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95223F"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F47FD" w:rsidRPr="002F47FD">
        <w:rPr>
          <w:rFonts w:ascii="GHEA Grapalat" w:hAnsi="GHEA Grapalat"/>
          <w:i w:val="0"/>
          <w:sz w:val="24"/>
          <w:szCs w:val="24"/>
        </w:rPr>
        <w:t>12</w:t>
      </w:r>
      <w:r w:rsidRPr="009044F1">
        <w:rPr>
          <w:rFonts w:ascii="GHEA Grapalat" w:hAnsi="GHEA Grapalat"/>
          <w:i w:val="0"/>
          <w:sz w:val="24"/>
          <w:szCs w:val="24"/>
        </w:rPr>
        <w:t>" "</w:t>
      </w:r>
      <w:r w:rsidR="002F47FD" w:rsidRPr="002F47FD">
        <w:rPr>
          <w:rFonts w:ascii="GHEA Grapalat" w:hAnsi="GHEA Grapalat"/>
          <w:i w:val="0"/>
          <w:sz w:val="24"/>
          <w:szCs w:val="24"/>
        </w:rPr>
        <w:t>08</w:t>
      </w:r>
      <w:r w:rsidRPr="009044F1">
        <w:rPr>
          <w:rFonts w:ascii="GHEA Grapalat" w:hAnsi="GHEA Grapalat"/>
          <w:i w:val="0"/>
          <w:sz w:val="24"/>
          <w:szCs w:val="24"/>
        </w:rPr>
        <w:t>" 20</w:t>
      </w:r>
      <w:r w:rsidR="002F47FD" w:rsidRPr="002F47FD">
        <w:rPr>
          <w:rFonts w:ascii="GHEA Grapalat" w:hAnsi="GHEA Grapalat"/>
          <w:i w:val="0"/>
          <w:sz w:val="24"/>
          <w:szCs w:val="24"/>
        </w:rPr>
        <w:t>25</w:t>
      </w:r>
      <w:r w:rsidRPr="009044F1">
        <w:rPr>
          <w:rFonts w:ascii="GHEA Grapalat" w:hAnsi="GHEA Grapalat"/>
          <w:i w:val="0"/>
          <w:sz w:val="24"/>
          <w:szCs w:val="24"/>
        </w:rPr>
        <w:t>года "</w:t>
      </w:r>
      <w:r w:rsidR="002F47FD" w:rsidRPr="002F47FD">
        <w:rPr>
          <w:rFonts w:ascii="GHEA Grapalat" w:hAnsi="GHEA Grapalat"/>
          <w:i w:val="0"/>
          <w:sz w:val="24"/>
          <w:szCs w:val="24"/>
        </w:rPr>
        <w:t>1</w:t>
      </w:r>
      <w:r w:rsidRPr="009044F1">
        <w:rPr>
          <w:rFonts w:ascii="GHEA Grapalat" w:hAnsi="GHEA Grapalat"/>
          <w:i w:val="0"/>
          <w:sz w:val="24"/>
          <w:szCs w:val="24"/>
        </w:rPr>
        <w:t xml:space="preserve">" </w:t>
      </w:r>
    </w:p>
    <w:p w:rsidR="0091042F" w:rsidRPr="0095223F"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F47FD" w:rsidRPr="002F47FD">
        <w:rPr>
          <w:rFonts w:ascii="GHEA Grapalat" w:hAnsi="GHEA Grapalat"/>
        </w:rPr>
        <w:t>ARZNIH-</w:t>
      </w:r>
      <w:r w:rsidR="002F47FD" w:rsidRPr="00ED3BA4">
        <w:rPr>
          <w:rFonts w:ascii="GHEA Grapalat" w:hAnsi="GHEA Grapalat"/>
        </w:rPr>
        <w:t>GH</w:t>
      </w:r>
      <w:r w:rsidR="002F47FD">
        <w:rPr>
          <w:rFonts w:ascii="GHEA Grapalat" w:hAnsi="GHEA Grapalat"/>
        </w:rPr>
        <w:t>AShDzB</w:t>
      </w:r>
      <w:r w:rsidR="002F47FD" w:rsidRPr="002F47FD">
        <w:rPr>
          <w:rFonts w:ascii="GHEA Grapalat" w:hAnsi="GHEA Grapalat"/>
        </w:rPr>
        <w:t>-2025/2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E13BA4" w:rsidRDefault="0095223F" w:rsidP="00B46D58">
      <w:pPr>
        <w:pStyle w:val="BodyTextIndent"/>
        <w:widowControl w:val="0"/>
        <w:spacing w:after="160" w:line="240" w:lineRule="auto"/>
        <w:ind w:firstLine="0"/>
        <w:rPr>
          <w:rFonts w:ascii="GHEA Grapalat" w:hAnsi="GHEA Grapalat"/>
          <w:i w:val="0"/>
          <w:sz w:val="24"/>
          <w:szCs w:val="24"/>
          <w:lang w:val="hy-AM"/>
        </w:rPr>
      </w:pPr>
      <w:r>
        <w:rPr>
          <w:rFonts w:ascii="GHEA Grapalat" w:hAnsi="GHEA Grapalat"/>
          <w:i w:val="0"/>
          <w:sz w:val="24"/>
          <w:szCs w:val="24"/>
        </w:rPr>
        <w:t xml:space="preserve">Заказчик </w:t>
      </w:r>
      <w:r>
        <w:rPr>
          <w:rFonts w:ascii="GHEA Grapalat" w:hAnsi="GHEA Grapalat"/>
          <w:i w:val="0"/>
          <w:sz w:val="24"/>
          <w:szCs w:val="24"/>
          <w:lang w:val="en-US"/>
        </w:rPr>
        <w:t>o</w:t>
      </w:r>
      <w:r w:rsidRPr="003D58BD">
        <w:rPr>
          <w:rFonts w:ascii="GHEA Grapalat" w:hAnsi="GHEA Grapalat"/>
          <w:i w:val="0"/>
          <w:sz w:val="24"/>
          <w:szCs w:val="24"/>
        </w:rPr>
        <w:t>бщинный муниципалитет Арзни марза Котайк, который расположен В Сообществе Арзни района ул. 5, пер. 1 N6 административное здание N-1, Котайк Армения объявляет котировку, которая реализуется на одном этапе</w:t>
      </w:r>
      <w:r>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11076" w:rsidRPr="002F47FD" w:rsidRDefault="002F47FD" w:rsidP="002F47FD">
      <w:pPr>
        <w:pStyle w:val="BodyTextIndent"/>
        <w:widowControl w:val="0"/>
        <w:spacing w:line="240" w:lineRule="auto"/>
        <w:ind w:firstLine="0"/>
        <w:rPr>
          <w:rFonts w:ascii="GHEA Grapalat" w:hAnsi="GHEA Grapalat"/>
          <w:i w:val="0"/>
          <w:spacing w:val="6"/>
          <w:sz w:val="24"/>
          <w:szCs w:val="24"/>
        </w:rPr>
      </w:pPr>
      <w:r w:rsidRPr="002F47FD">
        <w:rPr>
          <w:rFonts w:ascii="GHEA Grapalat" w:hAnsi="GHEA Grapalat"/>
          <w:i w:val="0"/>
          <w:spacing w:val="6"/>
          <w:sz w:val="24"/>
          <w:szCs w:val="24"/>
        </w:rPr>
        <w:t xml:space="preserve">«АСФАТИРОВАНИЕ УЛИЧНЫХ РАБОТ В ОБЩИНЕ АРЗНИ КОТАЙКСКОГО РЕГИОНА РА» </w:t>
      </w:r>
      <w:r w:rsidR="00782D60" w:rsidRPr="002F47FD">
        <w:rPr>
          <w:rFonts w:ascii="GHEA Grapalat" w:hAnsi="GHEA Grapalat"/>
          <w:i w:val="0"/>
          <w:spacing w:val="6"/>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Default="00EF52E4" w:rsidP="0095223F">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95223F" w:rsidRPr="003D58BD">
        <w:rPr>
          <w:rFonts w:ascii="GHEA Grapalat" w:hAnsi="GHEA Grapalat"/>
          <w:i w:val="0"/>
          <w:sz w:val="24"/>
          <w:szCs w:val="24"/>
        </w:rPr>
        <w:t>В Сообществе Арзни района ул. 5, пер. 1 N6 административное здание N-1, Котайк Армения</w:t>
      </w:r>
      <w:r w:rsidR="0095223F" w:rsidRPr="000F0CA8">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95223F">
        <w:rPr>
          <w:rFonts w:ascii="GHEA Grapalat" w:hAnsi="GHEA Grapalat"/>
          <w:i w:val="0"/>
          <w:sz w:val="24"/>
          <w:szCs w:val="24"/>
          <w:lang w:val="hy-AM"/>
        </w:rPr>
        <w:t xml:space="preserve">13։30 </w:t>
      </w:r>
      <w:r w:rsidRPr="000F0CA8">
        <w:rPr>
          <w:rFonts w:ascii="GHEA Grapalat" w:hAnsi="GHEA Grapalat"/>
          <w:i w:val="0"/>
          <w:sz w:val="24"/>
          <w:szCs w:val="24"/>
        </w:rPr>
        <w:t xml:space="preserve">часов </w:t>
      </w:r>
      <w:r w:rsidR="0095223F">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5223F" w:rsidRPr="000F11E5" w:rsidRDefault="0095223F" w:rsidP="0095223F">
      <w:pPr>
        <w:pStyle w:val="BodyTextIndent"/>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3D58BD">
        <w:rPr>
          <w:rFonts w:ascii="GHEA Grapalat" w:hAnsi="GHEA Grapalat"/>
          <w:i w:val="0"/>
          <w:sz w:val="24"/>
          <w:szCs w:val="24"/>
        </w:rPr>
        <w:t xml:space="preserve">В Сообществе Арзни района </w:t>
      </w:r>
      <w:r w:rsidRPr="003D58BD">
        <w:rPr>
          <w:rFonts w:ascii="GHEA Grapalat" w:hAnsi="GHEA Grapalat"/>
          <w:i w:val="0"/>
          <w:sz w:val="24"/>
          <w:szCs w:val="24"/>
        </w:rPr>
        <w:lastRenderedPageBreak/>
        <w:t>ул. 5, пер. 1 N6 административное здание N-1, Котайк Армения</w:t>
      </w:r>
      <w:r w:rsidRPr="000F0CA8">
        <w:rPr>
          <w:rFonts w:ascii="GHEA Grapalat" w:hAnsi="GHEA Grapalat"/>
          <w:i w:val="0"/>
          <w:sz w:val="24"/>
          <w:szCs w:val="24"/>
        </w:rPr>
        <w:t xml:space="preserve">, в </w:t>
      </w:r>
      <w:r w:rsidRPr="00C25200">
        <w:rPr>
          <w:rFonts w:ascii="GHEA Grapalat" w:hAnsi="GHEA Grapalat"/>
          <w:i w:val="0"/>
          <w:sz w:val="24"/>
          <w:szCs w:val="24"/>
        </w:rPr>
        <w:t>11</w:t>
      </w:r>
      <w:r>
        <w:rPr>
          <w:rFonts w:ascii="GHEA Grapalat" w:hAnsi="GHEA Grapalat"/>
          <w:i w:val="0"/>
          <w:sz w:val="24"/>
          <w:szCs w:val="24"/>
        </w:rPr>
        <w:t xml:space="preserve"> часов "</w:t>
      </w:r>
      <w:r w:rsidRPr="00C25200">
        <w:rPr>
          <w:rFonts w:ascii="GHEA Grapalat" w:hAnsi="GHEA Grapalat"/>
          <w:i w:val="0"/>
          <w:sz w:val="24"/>
          <w:szCs w:val="24"/>
        </w:rPr>
        <w:t>1</w:t>
      </w:r>
      <w:r>
        <w:rPr>
          <w:rFonts w:ascii="GHEA Grapalat" w:hAnsi="GHEA Grapalat"/>
          <w:i w:val="0"/>
          <w:sz w:val="24"/>
          <w:szCs w:val="24"/>
          <w:lang w:val="hy-AM"/>
        </w:rPr>
        <w:t>9</w:t>
      </w:r>
      <w:r>
        <w:rPr>
          <w:rFonts w:ascii="GHEA Grapalat" w:hAnsi="GHEA Grapalat"/>
          <w:i w:val="0"/>
          <w:sz w:val="24"/>
          <w:szCs w:val="24"/>
        </w:rPr>
        <w:t>" "</w:t>
      </w:r>
      <w:r w:rsidRPr="00C25200">
        <w:rPr>
          <w:rFonts w:ascii="GHEA Grapalat" w:hAnsi="GHEA Grapalat"/>
          <w:i w:val="0"/>
          <w:sz w:val="24"/>
          <w:szCs w:val="24"/>
        </w:rPr>
        <w:t>0</w:t>
      </w:r>
      <w:r>
        <w:rPr>
          <w:rFonts w:ascii="GHEA Grapalat" w:hAnsi="GHEA Grapalat"/>
          <w:i w:val="0"/>
          <w:sz w:val="24"/>
          <w:szCs w:val="24"/>
          <w:lang w:val="hy-AM"/>
        </w:rPr>
        <w:t>8</w:t>
      </w:r>
      <w:r>
        <w:rPr>
          <w:rFonts w:ascii="GHEA Grapalat" w:hAnsi="GHEA Grapalat"/>
          <w:i w:val="0"/>
          <w:sz w:val="24"/>
          <w:szCs w:val="24"/>
        </w:rPr>
        <w:t>" "</w:t>
      </w:r>
      <w:r w:rsidRPr="00C25200">
        <w:rPr>
          <w:rFonts w:ascii="GHEA Grapalat" w:hAnsi="GHEA Grapalat"/>
          <w:i w:val="0"/>
          <w:sz w:val="24"/>
          <w:szCs w:val="24"/>
        </w:rPr>
        <w:t>2025</w:t>
      </w:r>
      <w:r>
        <w:rPr>
          <w:rFonts w:ascii="GHEA Grapalat" w:hAnsi="GHEA Grapalat"/>
          <w:i w:val="0"/>
          <w:sz w:val="24"/>
          <w:szCs w:val="24"/>
        </w:rPr>
        <w:t>".</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95223F" w:rsidRPr="005C5EC5" w:rsidRDefault="0095223F" w:rsidP="0095223F">
      <w:pPr>
        <w:pStyle w:val="BodyText"/>
        <w:ind w:right="-7" w:firstLine="567"/>
        <w:jc w:val="center"/>
        <w:rPr>
          <w:rFonts w:ascii="Sylfaen" w:hAnsi="Sylfaen" w:cs="Sylfaen"/>
          <w:i/>
          <w:sz w:val="22"/>
        </w:rPr>
      </w:pPr>
      <w:r w:rsidRPr="005C5EC5">
        <w:rPr>
          <w:rFonts w:ascii="Sylfaen" w:hAnsi="Sylfaen" w:cs="Sylfaen"/>
          <w:i/>
          <w:sz w:val="22"/>
          <w:lang w:val="af-ZA"/>
        </w:rPr>
        <w:t xml:space="preserve">Телефон: </w:t>
      </w:r>
      <w:r w:rsidRPr="005C5EC5">
        <w:rPr>
          <w:rFonts w:ascii="Sylfaen" w:hAnsi="Sylfaen" w:cs="Sylfaen"/>
          <w:i/>
          <w:sz w:val="22"/>
        </w:rPr>
        <w:t>077</w:t>
      </w:r>
      <w:r w:rsidRPr="005C5EC5">
        <w:rPr>
          <w:rFonts w:ascii="Sylfaen" w:hAnsi="Sylfaen" w:cs="Sylfaen"/>
          <w:i/>
          <w:sz w:val="22"/>
          <w:lang w:val="af-ZA"/>
        </w:rPr>
        <w:t xml:space="preserve"> </w:t>
      </w:r>
      <w:r w:rsidRPr="005C5EC5">
        <w:rPr>
          <w:rFonts w:ascii="Sylfaen" w:hAnsi="Sylfaen" w:cs="Sylfaen"/>
          <w:i/>
          <w:sz w:val="22"/>
        </w:rPr>
        <w:t>192036</w:t>
      </w:r>
    </w:p>
    <w:p w:rsidR="0095223F" w:rsidRPr="005C5EC5" w:rsidRDefault="0095223F" w:rsidP="0095223F">
      <w:pPr>
        <w:pStyle w:val="BodyText"/>
        <w:ind w:right="-7" w:firstLine="567"/>
        <w:jc w:val="center"/>
        <w:rPr>
          <w:rFonts w:ascii="Sylfaen" w:hAnsi="Sylfaen" w:cs="Sylfaen"/>
          <w:i/>
          <w:sz w:val="22"/>
          <w:lang w:val="af-ZA"/>
        </w:rPr>
      </w:pPr>
      <w:r w:rsidRPr="007A0D50">
        <w:rPr>
          <w:rFonts w:ascii="Sylfaen" w:hAnsi="Sylfaen" w:cs="Sylfaen"/>
          <w:i/>
          <w:sz w:val="22"/>
          <w:lang w:val="af-ZA"/>
        </w:rPr>
        <w:t>Электронная почта</w:t>
      </w:r>
      <w:r w:rsidRPr="009044F1">
        <w:rPr>
          <w:rFonts w:ascii="GHEA Grapalat" w:hAnsi="GHEA Grapalat"/>
        </w:rPr>
        <w:t xml:space="preserve"> </w:t>
      </w:r>
      <w:hyperlink r:id="rId9" w:history="1">
        <w:r w:rsidRPr="005C5EC5">
          <w:rPr>
            <w:rStyle w:val="Hyperlink"/>
            <w:rFonts w:ascii="Sylfaen" w:hAnsi="Sylfaen"/>
            <w:i/>
            <w:sz w:val="20"/>
            <w:szCs w:val="20"/>
          </w:rPr>
          <w:t>mari</w:t>
        </w:r>
        <w:r w:rsidRPr="00680758">
          <w:rPr>
            <w:rStyle w:val="Hyperlink"/>
            <w:rFonts w:ascii="Sylfaen" w:hAnsi="Sylfaen"/>
            <w:i/>
            <w:sz w:val="20"/>
            <w:szCs w:val="20"/>
          </w:rPr>
          <w:t>.</w:t>
        </w:r>
        <w:r w:rsidRPr="005C5EC5">
          <w:rPr>
            <w:rStyle w:val="Hyperlink"/>
            <w:rFonts w:ascii="Sylfaen" w:hAnsi="Sylfaen"/>
            <w:i/>
            <w:sz w:val="20"/>
            <w:szCs w:val="20"/>
          </w:rPr>
          <w:t>movsisyan</w:t>
        </w:r>
        <w:r w:rsidRPr="00680758">
          <w:rPr>
            <w:rStyle w:val="Hyperlink"/>
            <w:rFonts w:ascii="Sylfaen" w:hAnsi="Sylfaen"/>
            <w:i/>
            <w:sz w:val="20"/>
            <w:szCs w:val="20"/>
          </w:rPr>
          <w:t>@</w:t>
        </w:r>
        <w:r w:rsidRPr="005C5EC5">
          <w:rPr>
            <w:rStyle w:val="Hyperlink"/>
            <w:rFonts w:ascii="Sylfaen" w:hAnsi="Sylfaen"/>
            <w:i/>
            <w:sz w:val="20"/>
            <w:szCs w:val="20"/>
          </w:rPr>
          <w:t>gmail</w:t>
        </w:r>
        <w:r w:rsidRPr="00680758">
          <w:rPr>
            <w:rStyle w:val="Hyperlink"/>
            <w:rFonts w:ascii="Sylfaen" w:hAnsi="Sylfaen"/>
            <w:i/>
            <w:sz w:val="20"/>
            <w:szCs w:val="20"/>
          </w:rPr>
          <w:t>.</w:t>
        </w:r>
        <w:r w:rsidRPr="005C5EC5">
          <w:rPr>
            <w:rStyle w:val="Hyperlink"/>
            <w:rFonts w:ascii="Sylfaen" w:hAnsi="Sylfaen"/>
            <w:i/>
            <w:sz w:val="20"/>
            <w:szCs w:val="20"/>
          </w:rPr>
          <w:t>com</w:t>
        </w:r>
      </w:hyperlink>
    </w:p>
    <w:p w:rsidR="0095223F" w:rsidRPr="005C5EC5" w:rsidRDefault="0095223F" w:rsidP="0095223F">
      <w:pPr>
        <w:pStyle w:val="BodyText"/>
        <w:ind w:right="-7" w:firstLine="567"/>
        <w:jc w:val="center"/>
        <w:rPr>
          <w:rFonts w:ascii="Sylfaen" w:hAnsi="Sylfaen" w:cs="Sylfaen"/>
          <w:i/>
          <w:sz w:val="22"/>
        </w:rPr>
      </w:pPr>
      <w:r w:rsidRPr="005C5EC5">
        <w:rPr>
          <w:rFonts w:ascii="Sylfaen" w:hAnsi="Sylfaen" w:cs="Sylfaen"/>
          <w:i/>
          <w:sz w:val="22"/>
          <w:lang w:val="af-ZA"/>
        </w:rPr>
        <w:t xml:space="preserve">Заказчик муниципалитета </w:t>
      </w:r>
      <w:r w:rsidRPr="005C5EC5">
        <w:rPr>
          <w:rFonts w:ascii="Sylfaen" w:hAnsi="Sylfaen" w:cs="Sylfaen"/>
          <w:i/>
          <w:sz w:val="22"/>
        </w:rPr>
        <w:t>Арзни</w:t>
      </w:r>
      <w:r w:rsidRPr="005C5EC5">
        <w:rPr>
          <w:rFonts w:ascii="Sylfaen" w:hAnsi="Sylfaen" w:cs="Sylfaen"/>
          <w:i/>
          <w:sz w:val="22"/>
          <w:lang w:val="af-ZA"/>
        </w:rPr>
        <w:t xml:space="preserve"> марза</w:t>
      </w:r>
      <w:r w:rsidRPr="005C5EC5">
        <w:rPr>
          <w:rFonts w:ascii="Sylfaen" w:hAnsi="Sylfaen" w:cs="Sylfaen"/>
          <w:i/>
          <w:sz w:val="22"/>
        </w:rPr>
        <w:t xml:space="preserve"> Котайк</w:t>
      </w:r>
    </w:p>
    <w:p w:rsidR="00574C81" w:rsidRDefault="00574C81" w:rsidP="00B46D58">
      <w:pPr>
        <w:pStyle w:val="BodyTextIndent"/>
        <w:widowControl w:val="0"/>
        <w:spacing w:after="160" w:line="240" w:lineRule="auto"/>
        <w:ind w:left="3969" w:firstLine="0"/>
        <w:rPr>
          <w:rFonts w:ascii="GHEA Grapalat" w:hAnsi="GHEA Grapalat" w:cs="Sylfaen"/>
          <w:b/>
          <w:lang w:val="en-US"/>
        </w:rPr>
      </w:pPr>
    </w:p>
    <w:p w:rsidR="00574C81" w:rsidRDefault="00574C81" w:rsidP="00B46D58">
      <w:pPr>
        <w:pStyle w:val="BodyTextIndent"/>
        <w:widowControl w:val="0"/>
        <w:spacing w:after="160" w:line="240" w:lineRule="auto"/>
        <w:ind w:left="3969" w:firstLine="0"/>
        <w:rPr>
          <w:rFonts w:ascii="GHEA Grapalat" w:hAnsi="GHEA Grapalat" w:cs="Sylfaen"/>
          <w:b/>
          <w:lang w:val="en-US"/>
        </w:rPr>
      </w:pPr>
    </w:p>
    <w:p w:rsidR="00574C81" w:rsidRDefault="00574C81" w:rsidP="00B46D58">
      <w:pPr>
        <w:pStyle w:val="BodyTextIndent"/>
        <w:widowControl w:val="0"/>
        <w:spacing w:after="160" w:line="240" w:lineRule="auto"/>
        <w:ind w:left="3969" w:firstLine="0"/>
        <w:rPr>
          <w:rFonts w:ascii="GHEA Grapalat" w:hAnsi="GHEA Grapalat" w:cs="Sylfaen"/>
          <w:b/>
          <w:lang w:val="en-US"/>
        </w:rPr>
      </w:pPr>
    </w:p>
    <w:p w:rsidR="00574C81" w:rsidRDefault="00574C81" w:rsidP="00B46D58">
      <w:pPr>
        <w:pStyle w:val="BodyTextIndent"/>
        <w:widowControl w:val="0"/>
        <w:spacing w:after="160" w:line="240" w:lineRule="auto"/>
        <w:ind w:left="3969" w:firstLine="0"/>
        <w:rPr>
          <w:rFonts w:ascii="GHEA Grapalat" w:hAnsi="GHEA Grapalat" w:cs="Sylfaen"/>
          <w:b/>
          <w:lang w:val="en-US"/>
        </w:rPr>
      </w:pPr>
    </w:p>
    <w:p w:rsidR="00574C81" w:rsidRDefault="00574C81" w:rsidP="00B46D58">
      <w:pPr>
        <w:pStyle w:val="BodyTextIndent"/>
        <w:widowControl w:val="0"/>
        <w:spacing w:after="160" w:line="240" w:lineRule="auto"/>
        <w:ind w:left="3969" w:firstLine="0"/>
        <w:rPr>
          <w:rFonts w:ascii="GHEA Grapalat" w:hAnsi="GHEA Grapalat" w:cs="Sylfaen"/>
          <w:b/>
          <w:lang w:val="en-US"/>
        </w:rPr>
      </w:pPr>
    </w:p>
    <w:p w:rsidR="00915A97" w:rsidRPr="00574C81" w:rsidRDefault="00574C81" w:rsidP="00B46D58">
      <w:pPr>
        <w:pStyle w:val="BodyTextIndent"/>
        <w:widowControl w:val="0"/>
        <w:spacing w:after="160" w:line="240" w:lineRule="auto"/>
        <w:ind w:left="3969" w:firstLine="0"/>
        <w:rPr>
          <w:rFonts w:ascii="GHEA Grapalat" w:hAnsi="GHEA Grapalat"/>
          <w:i w:val="0"/>
          <w:sz w:val="16"/>
          <w:szCs w:val="16"/>
          <w:lang w:val="en-US"/>
        </w:rPr>
      </w:pPr>
      <w:r w:rsidRPr="00574C81">
        <w:rPr>
          <w:rFonts w:ascii="GHEA Grapalat" w:hAnsi="GHEA Grapalat" w:cs="Sylfaen"/>
          <w:b/>
          <w:lang w:val="en-US"/>
        </w:rPr>
        <w:t>THE COMPETITION IS IMPLEMENTED WITHIN THE SUBSIDY PROGRAM AIMING AT THE DEVELOPMENT OF THE ECONOMIC AND SOCIAL INFRASTRUCTURE OF COMMUNITIES OF THE REPUBLIC OF ARMENIA</w:t>
      </w:r>
      <w:bookmarkStart w:id="0" w:name="_GoBack"/>
      <w:bookmarkEnd w:id="0"/>
      <w:r w:rsidR="00915A97" w:rsidRPr="00574C81">
        <w:rPr>
          <w:rFonts w:ascii="GHEA Grapalat" w:hAnsi="GHEA Grapalat" w:cs="Sylfaen"/>
          <w:b/>
          <w:lang w:val="en-US"/>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2F47FD" w:rsidRPr="002F47FD">
        <w:rPr>
          <w:rFonts w:ascii="GHEA Grapalat" w:hAnsi="GHEA Grapalat"/>
          <w:sz w:val="20"/>
          <w:szCs w:val="20"/>
        </w:rPr>
        <w:t>ARZNIH-</w:t>
      </w:r>
      <w:r w:rsidR="002F47FD" w:rsidRPr="00ED3BA4">
        <w:rPr>
          <w:rFonts w:ascii="GHEA Grapalat" w:hAnsi="GHEA Grapalat"/>
          <w:i/>
        </w:rPr>
        <w:t>GH</w:t>
      </w:r>
      <w:r w:rsidR="002F47FD">
        <w:rPr>
          <w:rFonts w:ascii="GHEA Grapalat" w:hAnsi="GHEA Grapalat"/>
          <w:i/>
        </w:rPr>
        <w:t>AShDzB</w:t>
      </w:r>
      <w:r w:rsidR="002F47FD" w:rsidRPr="002F47FD">
        <w:rPr>
          <w:rFonts w:ascii="GHEA Grapalat" w:hAnsi="GHEA Grapalat"/>
          <w:sz w:val="20"/>
          <w:szCs w:val="20"/>
        </w:rPr>
        <w:t>-2025/2</w:t>
      </w:r>
      <w:r w:rsidR="001B32D9" w:rsidRPr="001B32D9">
        <w:rPr>
          <w:rFonts w:ascii="GHEA Grapalat" w:hAnsi="GHEA Grapalat" w:cs="Times Armenian"/>
          <w:i/>
        </w:rPr>
        <w:br/>
      </w:r>
      <w:r w:rsidR="00A46F92">
        <w:rPr>
          <w:rFonts w:ascii="GHEA Grapalat" w:hAnsi="GHEA Grapalat"/>
          <w:i/>
        </w:rPr>
        <w:t xml:space="preserve">№ </w:t>
      </w:r>
      <w:r w:rsidR="002F47FD" w:rsidRPr="002F47FD">
        <w:rPr>
          <w:rFonts w:ascii="GHEA Grapalat" w:hAnsi="GHEA Grapalat"/>
          <w:i/>
        </w:rPr>
        <w:t>1</w:t>
      </w:r>
      <w:r w:rsidR="00096865" w:rsidRPr="009044F1">
        <w:rPr>
          <w:rFonts w:ascii="GHEA Grapalat" w:hAnsi="GHEA Grapalat"/>
          <w:i/>
        </w:rPr>
        <w:t xml:space="preserve"> от </w:t>
      </w:r>
      <w:r w:rsidR="002F47FD" w:rsidRPr="002F47FD">
        <w:rPr>
          <w:rFonts w:ascii="GHEA Grapalat" w:hAnsi="GHEA Grapalat"/>
          <w:i/>
        </w:rPr>
        <w:t>08/12/2025</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95223F" w:rsidP="00B46D58">
      <w:pPr>
        <w:pStyle w:val="BodyText"/>
        <w:widowControl w:val="0"/>
        <w:spacing w:after="160"/>
        <w:ind w:right="-7" w:firstLine="567"/>
        <w:jc w:val="center"/>
        <w:rPr>
          <w:rFonts w:ascii="GHEA Grapalat" w:hAnsi="GHEA Grapalat"/>
        </w:rPr>
      </w:pPr>
      <w:r w:rsidRPr="005C5EC5">
        <w:rPr>
          <w:rFonts w:ascii="Sylfaen" w:hAnsi="Sylfaen" w:cs="Sylfaen"/>
          <w:i/>
          <w:sz w:val="22"/>
          <w:lang w:val="af-ZA"/>
        </w:rPr>
        <w:t xml:space="preserve">Заказчик муниципалитета </w:t>
      </w:r>
      <w:r w:rsidRPr="005C5EC5">
        <w:rPr>
          <w:rFonts w:ascii="Sylfaen" w:hAnsi="Sylfaen" w:cs="Sylfaen"/>
          <w:i/>
          <w:sz w:val="22"/>
        </w:rPr>
        <w:t>Арзни</w:t>
      </w:r>
      <w:r w:rsidRPr="005C5EC5">
        <w:rPr>
          <w:rFonts w:ascii="Sylfaen" w:hAnsi="Sylfaen" w:cs="Sylfaen"/>
          <w:i/>
          <w:sz w:val="22"/>
          <w:lang w:val="af-ZA"/>
        </w:rPr>
        <w:t xml:space="preserve"> марза</w:t>
      </w:r>
      <w:r w:rsidRPr="005C5EC5">
        <w:rPr>
          <w:rFonts w:ascii="Sylfaen" w:hAnsi="Sylfaen" w:cs="Sylfaen"/>
          <w:i/>
          <w:sz w:val="22"/>
        </w:rPr>
        <w:t xml:space="preserve"> Котайк</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2F47FD" w:rsidRPr="002F47FD">
        <w:rPr>
          <w:rFonts w:ascii="GHEA Grapalat" w:hAnsi="GHEA Grapalat"/>
        </w:rPr>
        <w:t xml:space="preserve">АСФАТИРОВАНИЕ УЛИЧНЫХ РАБОТ В ОБЩИНЕ АРЗНИ КОТАЙКСКОГО РЕГИОНА РА </w:t>
      </w:r>
      <w:r w:rsidRPr="009044F1">
        <w:rPr>
          <w:rFonts w:ascii="GHEA Grapalat" w:hAnsi="GHEA Grapalat"/>
        </w:rPr>
        <w:t>ДЛЯ НУЖД</w:t>
      </w:r>
      <w:r w:rsidR="0095223F" w:rsidRPr="009044F1">
        <w:rPr>
          <w:rFonts w:ascii="GHEA Grapalat" w:hAnsi="GHEA Grapalat"/>
        </w:rPr>
        <w:t xml:space="preserve"> </w:t>
      </w:r>
      <w:r w:rsidR="0095223F" w:rsidRPr="0095223F">
        <w:rPr>
          <w:rFonts w:ascii="GHEA Grapalat" w:hAnsi="GHEA Grapalat"/>
        </w:rPr>
        <w:t>ЗАКАЗЧИК МУНИЦИПАЛИТЕТА АРЗНИ МАРЗА КОТАЙК</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2F47FD" w:rsidP="0095223F">
      <w:pPr>
        <w:widowControl w:val="0"/>
        <w:rPr>
          <w:rFonts w:ascii="GHEA Grapalat" w:hAnsi="GHEA Grapalat"/>
        </w:rPr>
      </w:pPr>
      <w:r w:rsidRPr="002F47FD">
        <w:rPr>
          <w:rFonts w:ascii="GHEA Grapalat" w:hAnsi="GHEA Grapalat"/>
        </w:rPr>
        <w:t>АСФАТИРОВАНИЕ УЛИЧНЫХ РАБОТ В ОБЩИНЕ АРЗНИ КОТАЙКСКОГО РЕГИОНА РА</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0095223F" w:rsidRPr="0095223F">
        <w:rPr>
          <w:rFonts w:ascii="GHEA Grapalat" w:hAnsi="GHEA Grapalat"/>
        </w:rPr>
        <w:t>ЗАКАЗЧИК МУНИЦИПАЛИТЕТА АРЗНИ МАРЗА КОТАЙК</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Обеспечение заявки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F47FD" w:rsidRPr="002F47FD">
        <w:rPr>
          <w:rFonts w:ascii="GHEA Grapalat" w:hAnsi="GHEA Grapalat"/>
          <w:sz w:val="20"/>
          <w:szCs w:val="20"/>
        </w:rPr>
        <w:t>ARZNIH-</w:t>
      </w:r>
      <w:r w:rsidR="002F47FD" w:rsidRPr="00ED3BA4">
        <w:rPr>
          <w:rFonts w:ascii="GHEA Grapalat" w:hAnsi="GHEA Grapalat"/>
          <w:i/>
        </w:rPr>
        <w:t>GH</w:t>
      </w:r>
      <w:r w:rsidR="002F47FD">
        <w:rPr>
          <w:rFonts w:ascii="GHEA Grapalat" w:hAnsi="GHEA Grapalat"/>
          <w:i/>
        </w:rPr>
        <w:t>AShDzB</w:t>
      </w:r>
      <w:r w:rsidR="002F47FD" w:rsidRPr="002F47FD">
        <w:rPr>
          <w:rFonts w:ascii="GHEA Grapalat" w:hAnsi="GHEA Grapalat"/>
          <w:sz w:val="20"/>
          <w:szCs w:val="20"/>
        </w:rPr>
        <w:t>-2025/2</w:t>
      </w:r>
      <w:r w:rsidR="002F47FD"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95223F" w:rsidRPr="0095223F">
        <w:rPr>
          <w:rFonts w:ascii="GHEA Grapalat" w:hAnsi="GHEA Grapalat"/>
        </w:rPr>
        <w:t>ЗАКАЗЧИК МУНИЦИПАЛИТЕТА АРЗНИ МАРЗА КОТАЙК</w:t>
      </w:r>
      <w:r w:rsidR="0095223F"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10" w:history="1">
        <w:r w:rsidR="002F47FD" w:rsidRPr="006619DF">
          <w:rPr>
            <w:rStyle w:val="Hyperlink"/>
            <w:rFonts w:ascii="GHEA Grapalat" w:hAnsi="GHEA Grapalat"/>
            <w:sz w:val="24"/>
            <w:szCs w:val="24"/>
            <w:lang w:val="en-US"/>
          </w:rPr>
          <w:t>mari</w:t>
        </w:r>
        <w:r w:rsidR="002F47FD" w:rsidRPr="006619DF">
          <w:rPr>
            <w:rStyle w:val="Hyperlink"/>
            <w:rFonts w:ascii="GHEA Grapalat" w:hAnsi="GHEA Grapalat"/>
            <w:sz w:val="24"/>
            <w:szCs w:val="24"/>
          </w:rPr>
          <w:t>.</w:t>
        </w:r>
        <w:r w:rsidR="002F47FD" w:rsidRPr="006619DF">
          <w:rPr>
            <w:rStyle w:val="Hyperlink"/>
            <w:rFonts w:ascii="GHEA Grapalat" w:hAnsi="GHEA Grapalat"/>
            <w:sz w:val="24"/>
            <w:szCs w:val="24"/>
            <w:lang w:val="en-US"/>
          </w:rPr>
          <w:t>movsisyan</w:t>
        </w:r>
        <w:r w:rsidR="002F47FD" w:rsidRPr="006619DF">
          <w:rPr>
            <w:rStyle w:val="Hyperlink"/>
            <w:rFonts w:ascii="GHEA Grapalat" w:hAnsi="GHEA Grapalat"/>
            <w:sz w:val="24"/>
            <w:szCs w:val="24"/>
          </w:rPr>
          <w:t>@</w:t>
        </w:r>
        <w:r w:rsidR="002F47FD" w:rsidRPr="006619DF">
          <w:rPr>
            <w:rStyle w:val="Hyperlink"/>
            <w:rFonts w:ascii="GHEA Grapalat" w:hAnsi="GHEA Grapalat"/>
            <w:sz w:val="24"/>
            <w:szCs w:val="24"/>
            <w:lang w:val="en-US"/>
          </w:rPr>
          <w:t>gmail</w:t>
        </w:r>
        <w:r w:rsidR="002F47FD" w:rsidRPr="002F47FD">
          <w:rPr>
            <w:rStyle w:val="Hyperlink"/>
            <w:rFonts w:ascii="GHEA Grapalat" w:hAnsi="GHEA Grapalat"/>
            <w:sz w:val="24"/>
            <w:szCs w:val="24"/>
          </w:rPr>
          <w:t>.</w:t>
        </w:r>
        <w:r w:rsidR="002F47FD" w:rsidRPr="006619DF">
          <w:rPr>
            <w:rStyle w:val="Hyperlink"/>
            <w:rFonts w:ascii="GHEA Grapalat" w:hAnsi="GHEA Grapalat"/>
            <w:sz w:val="24"/>
            <w:szCs w:val="24"/>
            <w:lang w:val="en-US"/>
          </w:rPr>
          <w:t>com</w:t>
        </w:r>
      </w:hyperlink>
      <w:r w:rsidR="002F47FD" w:rsidRPr="002F47FD">
        <w:rPr>
          <w:rFonts w:ascii="GHEA Grapalat" w:hAnsi="GHEA Grapalat"/>
          <w:sz w:val="24"/>
          <w:szCs w:val="24"/>
        </w:rPr>
        <w:t xml:space="preserve"> </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2F47FD" w:rsidRPr="002F47FD">
        <w:t xml:space="preserve"> </w:t>
      </w:r>
      <w:r w:rsidR="002F47FD" w:rsidRPr="002F47FD">
        <w:rPr>
          <w:rFonts w:ascii="GHEA Grapalat" w:hAnsi="GHEA Grapalat"/>
          <w:i w:val="0"/>
          <w:sz w:val="24"/>
          <w:szCs w:val="24"/>
        </w:rPr>
        <w:t xml:space="preserve">АСФАТИРОВАНИЕ УЛИЧНЫХ РАБОТ В ОБЩИНЕ АРЗНИ КОТАЙКСКОГО РЕГИОНА РА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95223F" w:rsidRPr="009044F1">
        <w:rPr>
          <w:rFonts w:ascii="GHEA Grapalat" w:hAnsi="GHEA Grapalat"/>
        </w:rPr>
        <w:t xml:space="preserve"> </w:t>
      </w:r>
      <w:r w:rsidR="0095223F" w:rsidRPr="0095223F">
        <w:rPr>
          <w:rFonts w:ascii="GHEA Grapalat" w:hAnsi="GHEA Grapalat"/>
        </w:rPr>
        <w:t>ЗАКАЗЧИК МУНИЦИПАЛИТЕТА АРЗНИ МАРЗА КОТАЙК</w:t>
      </w:r>
      <w:r w:rsidR="0095223F"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w:t>
      </w:r>
      <w:r w:rsidR="002F47FD" w:rsidRPr="002F47FD">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694"/>
        <w:gridCol w:w="6182"/>
      </w:tblGrid>
      <w:tr w:rsidR="00FC4AC0" w:rsidRPr="009044F1" w:rsidTr="0095223F">
        <w:trPr>
          <w:jc w:val="center"/>
        </w:trPr>
        <w:tc>
          <w:tcPr>
            <w:tcW w:w="3052" w:type="dxa"/>
            <w:gridSpan w:val="2"/>
            <w:vAlign w:val="center"/>
          </w:tcPr>
          <w:p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182" w:type="dxa"/>
            <w:vMerge w:val="restart"/>
            <w:vAlign w:val="center"/>
          </w:tcPr>
          <w:p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95223F">
        <w:trPr>
          <w:jc w:val="center"/>
        </w:trPr>
        <w:tc>
          <w:tcPr>
            <w:tcW w:w="1358" w:type="dxa"/>
            <w:vAlign w:val="center"/>
          </w:tcPr>
          <w:p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94" w:type="dxa"/>
            <w:vAlign w:val="center"/>
          </w:tcPr>
          <w:p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182" w:type="dxa"/>
            <w:vMerge/>
            <w:vAlign w:val="center"/>
          </w:tcPr>
          <w:p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95223F" w:rsidRPr="009044F1" w:rsidTr="0095223F">
        <w:trPr>
          <w:jc w:val="center"/>
        </w:trPr>
        <w:tc>
          <w:tcPr>
            <w:tcW w:w="1358" w:type="dxa"/>
            <w:vAlign w:val="center"/>
          </w:tcPr>
          <w:p w:rsidR="0095223F" w:rsidRPr="009044F1" w:rsidRDefault="0095223F"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694" w:type="dxa"/>
            <w:vAlign w:val="center"/>
          </w:tcPr>
          <w:p w:rsidR="0095223F" w:rsidRPr="00E31C18" w:rsidRDefault="0095223F" w:rsidP="00817EB5">
            <w:pPr>
              <w:pStyle w:val="BodyTextIndent2"/>
              <w:spacing w:line="240" w:lineRule="auto"/>
              <w:ind w:firstLine="0"/>
              <w:jc w:val="center"/>
              <w:rPr>
                <w:rFonts w:ascii="GHEA Grapalat" w:hAnsi="GHEA Grapalat"/>
                <w:b/>
                <w:i/>
              </w:rPr>
            </w:pPr>
            <w:r w:rsidRPr="00E31C18">
              <w:rPr>
                <w:rFonts w:ascii="GHEA Grapalat" w:hAnsi="GHEA Grapalat"/>
                <w:b/>
                <w:i/>
              </w:rPr>
              <w:t>78 846 770</w:t>
            </w:r>
          </w:p>
        </w:tc>
        <w:tc>
          <w:tcPr>
            <w:tcW w:w="6182" w:type="dxa"/>
            <w:vAlign w:val="center"/>
          </w:tcPr>
          <w:p w:rsidR="0095223F" w:rsidRPr="009044F1" w:rsidRDefault="0095223F" w:rsidP="00B46D58">
            <w:pPr>
              <w:pStyle w:val="BodyTextIndent2"/>
              <w:widowControl w:val="0"/>
              <w:spacing w:after="120" w:line="240" w:lineRule="auto"/>
              <w:ind w:firstLine="0"/>
              <w:rPr>
                <w:rFonts w:ascii="GHEA Grapalat" w:hAnsi="GHEA Grapalat"/>
                <w:sz w:val="24"/>
                <w:szCs w:val="24"/>
                <w:u w:val="single"/>
                <w:vertAlign w:val="subscript"/>
              </w:rPr>
            </w:pPr>
            <w:r w:rsidRPr="002F47FD">
              <w:rPr>
                <w:rFonts w:ascii="GHEA Grapalat" w:hAnsi="GHEA Grapalat"/>
                <w:sz w:val="24"/>
                <w:szCs w:val="24"/>
                <w:u w:val="single"/>
              </w:rPr>
              <w:t>АСФАТИРОВАНИЕ УЛИЧНЫХ РАБОТ В ОБЩИНЕ АРЗНИ КОТАЙКСКОГО РЕГИОНА РА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2F47FD" w:rsidRDefault="002F47FD" w:rsidP="00B46D58">
            <w:pPr>
              <w:widowControl w:val="0"/>
              <w:spacing w:after="120"/>
              <w:jc w:val="center"/>
              <w:rPr>
                <w:rFonts w:ascii="GHEA Grapalat" w:hAnsi="GHEA Grapalat"/>
                <w:lang w:val="hy-AM"/>
              </w:rPr>
            </w:pPr>
            <w:r>
              <w:rPr>
                <w:rFonts w:ascii="GHEA Grapalat" w:hAnsi="GHEA Grapalat"/>
              </w:rPr>
              <w:t xml:space="preserve">До </w:t>
            </w:r>
            <w:r>
              <w:rPr>
                <w:rFonts w:ascii="GHEA Grapalat" w:hAnsi="GHEA Grapalat"/>
                <w:lang w:val="hy-AM"/>
              </w:rPr>
              <w:t>20</w:t>
            </w:r>
            <w:r>
              <w:rPr>
                <w:rFonts w:ascii="GHEA Grapalat" w:hAnsi="GHEA Grapalat"/>
                <w:lang w:val="en-US"/>
              </w:rPr>
              <w:t>%</w:t>
            </w:r>
          </w:p>
        </w:tc>
        <w:tc>
          <w:tcPr>
            <w:tcW w:w="3776" w:type="dxa"/>
          </w:tcPr>
          <w:p w:rsidR="0085236E" w:rsidRPr="009044F1" w:rsidRDefault="002F47FD" w:rsidP="00B46D58">
            <w:pPr>
              <w:widowControl w:val="0"/>
              <w:spacing w:after="120"/>
              <w:jc w:val="center"/>
              <w:rPr>
                <w:rFonts w:ascii="GHEA Grapalat" w:hAnsi="GHEA Grapalat"/>
              </w:rPr>
            </w:pPr>
            <w:r>
              <w:rPr>
                <w:rFonts w:ascii="GHEA Grapalat" w:hAnsi="GHEA Grapalat"/>
              </w:rPr>
              <w:t>30 дней</w:t>
            </w: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w:t>
      </w:r>
      <w:r w:rsidRPr="009044F1">
        <w:rPr>
          <w:rFonts w:ascii="GHEA Grapalat" w:hAnsi="GHEA Grapalat"/>
        </w:rPr>
        <w:lastRenderedPageBreak/>
        <w:t xml:space="preserve">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 xml:space="preserve">постановления Правительства РА </w:t>
      </w:r>
      <w:r w:rsidR="00666F28">
        <w:rPr>
          <w:rFonts w:ascii="GHEA Grapalat" w:hAnsi="GHEA Grapalat"/>
        </w:rPr>
        <w:lastRenderedPageBreak/>
        <w:t>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w:t>
      </w:r>
      <w:r w:rsidRPr="009044F1">
        <w:rPr>
          <w:rFonts w:ascii="GHEA Grapalat" w:hAnsi="GHEA Grapalat"/>
          <w:color w:val="000000"/>
        </w:rPr>
        <w:lastRenderedPageBreak/>
        <w:t>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lastRenderedPageBreak/>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9044F1">
        <w:rPr>
          <w:rFonts w:ascii="GHEA Grapalat" w:hAnsi="GHEA Grapalat"/>
        </w:rPr>
        <w:lastRenderedPageBreak/>
        <w:t xml:space="preserve">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223F" w:rsidRPr="003D58BD">
        <w:rPr>
          <w:rFonts w:ascii="GHEA Grapalat" w:hAnsi="GHEA Grapalat"/>
          <w:sz w:val="24"/>
          <w:szCs w:val="24"/>
        </w:rPr>
        <w:t>В Сообществе Арзни района ул. 5, пер. 1 N6 административное здание N-1, Котайк Армения</w:t>
      </w:r>
      <w:r>
        <w:rPr>
          <w:rFonts w:ascii="GHEA Grapalat" w:hAnsi="GHEA Grapalat"/>
          <w:sz w:val="24"/>
          <w:szCs w:val="24"/>
        </w:rPr>
        <w:t xml:space="preserve"> не позднее, чем "</w:t>
      </w:r>
      <w:r w:rsidR="002F47FD">
        <w:rPr>
          <w:rFonts w:ascii="GHEA Grapalat" w:hAnsi="GHEA Grapalat"/>
          <w:sz w:val="24"/>
          <w:szCs w:val="24"/>
          <w:vertAlign w:val="subscript"/>
        </w:rPr>
        <w:t>13:30</w:t>
      </w:r>
      <w:r>
        <w:rPr>
          <w:rFonts w:ascii="GHEA Grapalat" w:hAnsi="GHEA Grapalat"/>
          <w:sz w:val="24"/>
          <w:szCs w:val="24"/>
        </w:rPr>
        <w:t>" часов "</w:t>
      </w:r>
      <w:r w:rsidR="002F47FD">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2F47FD">
        <w:rPr>
          <w:rFonts w:ascii="GHEA Grapalat" w:hAnsi="GHEA Grapalat"/>
        </w:rPr>
        <w:t>Мари Мовсисян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w:t>
      </w:r>
      <w:r w:rsidRPr="006259BB">
        <w:rPr>
          <w:rFonts w:ascii="GHEA Grapalat" w:hAnsi="GHEA Grapalat"/>
          <w:sz w:val="24"/>
          <w:szCs w:val="24"/>
        </w:rPr>
        <w:lastRenderedPageBreak/>
        <w:t xml:space="preserve">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3"/>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88370A" w:rsidRPr="000C4775" w:rsidRDefault="00DC5D72" w:rsidP="00713D57">
      <w:pPr>
        <w:pStyle w:val="HTMLPreformatted"/>
        <w:shd w:val="clear" w:color="auto" w:fill="F8F9FA"/>
        <w:contextualSpacing/>
        <w:jc w:val="both"/>
        <w:rPr>
          <w:rFonts w:ascii="GHEA Grapalat" w:hAnsi="GHEA Grapalat"/>
          <w:sz w:val="24"/>
          <w:szCs w:val="24"/>
          <w:lang w:val="ru-RU"/>
        </w:rPr>
      </w:pP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w:t>
      </w:r>
      <w:r w:rsidRPr="00DC5D72">
        <w:rPr>
          <w:rFonts w:ascii="GHEA Grapalat" w:hAnsi="GHEA Grapalat" w:cs="Times New Roman"/>
          <w:sz w:val="24"/>
          <w:szCs w:val="24"/>
          <w:lang w:val="ru-RU" w:eastAsia="ru-RU" w:bidi="ru-RU"/>
        </w:rPr>
        <w:lastRenderedPageBreak/>
        <w:t xml:space="preserve">(использования).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4"/>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lastRenderedPageBreak/>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rsidR="0079529B" w:rsidRPr="000C4775" w:rsidRDefault="0079529B" w:rsidP="000C477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rsidR="0079529B" w:rsidRDefault="0079529B" w:rsidP="000C4775">
      <w:pPr>
        <w:pStyle w:val="norm"/>
        <w:widowControl w:val="0"/>
        <w:spacing w:after="160" w:line="240" w:lineRule="auto"/>
        <w:ind w:firstLine="567"/>
        <w:contextualSpacing/>
        <w:rPr>
          <w:rFonts w:ascii="GHEA Grapalat" w:hAnsi="GHEA Grapalat"/>
          <w:sz w:val="24"/>
          <w:szCs w:val="24"/>
        </w:rPr>
      </w:pP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546454" w:rsidRDefault="001578D4" w:rsidP="000E7716">
      <w:pPr>
        <w:widowControl w:val="0"/>
        <w:spacing w:after="16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D957C5" w:rsidRPr="00EF725E" w:rsidRDefault="00D957C5" w:rsidP="00BA251C">
      <w:pPr>
        <w:widowControl w:val="0"/>
        <w:tabs>
          <w:tab w:val="left" w:pos="1134"/>
        </w:tabs>
        <w:ind w:firstLine="567"/>
        <w:jc w:val="both"/>
        <w:rPr>
          <w:rFonts w:ascii="GHEA Grapalat" w:hAnsi="GHEA Grapalat"/>
        </w:rPr>
      </w:pPr>
      <w:r w:rsidRPr="00541249">
        <w:rPr>
          <w:rFonts w:ascii="GHEA Grapalat" w:hAnsi="GHEA Grapalat"/>
        </w:rPr>
        <w:lastRenderedPageBreak/>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rsidR="00D957C5" w:rsidRDefault="00D957C5" w:rsidP="00BA251C">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rsidR="00D957C5" w:rsidRPr="00541249" w:rsidRDefault="00D957C5" w:rsidP="00BA251C">
      <w:pPr>
        <w:widowControl w:val="0"/>
        <w:tabs>
          <w:tab w:val="left" w:pos="1134"/>
        </w:tabs>
        <w:ind w:firstLine="567"/>
        <w:jc w:val="both"/>
        <w:rPr>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9044F1">
        <w:rPr>
          <w:rFonts w:ascii="GHEA Grapalat" w:hAnsi="GHEA Grapalat"/>
        </w:rPr>
        <w:t>.</w:t>
      </w:r>
      <w:r w:rsidR="00FE6DBA">
        <w:rPr>
          <w:rStyle w:val="FootnoteReference"/>
        </w:rPr>
        <w:footnoteReference w:customMarkFollows="1" w:id="5"/>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36468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w:t>
      </w:r>
      <w:r w:rsidR="00E25B05" w:rsidRPr="009044F1">
        <w:rPr>
          <w:rFonts w:ascii="GHEA Grapalat" w:hAnsi="GHEA Grapalat"/>
        </w:rPr>
        <w:t>действительн</w:t>
      </w:r>
      <w:r w:rsidR="00E25B05">
        <w:rPr>
          <w:rFonts w:ascii="GHEA Grapalat" w:hAnsi="GHEA Grapalat"/>
        </w:rPr>
        <w:t>ым</w:t>
      </w:r>
      <w:r w:rsidR="00E25B05" w:rsidRPr="009044F1">
        <w:rPr>
          <w:rFonts w:ascii="GHEA Grapalat" w:hAnsi="GHEA Grapalat"/>
        </w:rPr>
        <w:t xml:space="preserve"> </w:t>
      </w:r>
      <w:r w:rsidRPr="009044F1">
        <w:rPr>
          <w:rFonts w:ascii="GHEA Grapalat" w:hAnsi="GHEA Grapalat"/>
        </w:rPr>
        <w:t>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w:t>
      </w:r>
      <w:r w:rsidR="00E25B05" w:rsidRPr="009F6BFE">
        <w:rPr>
          <w:rFonts w:ascii="GHEA Grapalat" w:hAnsi="GHEA Grapalat"/>
        </w:rPr>
        <w:t>истечения крайнего срока</w:t>
      </w:r>
      <w:r w:rsidR="00E25B05" w:rsidRPr="00A4492E">
        <w:rPr>
          <w:rFonts w:ascii="GHEA Grapalat" w:hAnsi="GHEA Grapalat"/>
        </w:rPr>
        <w:t xml:space="preserve"> </w:t>
      </w:r>
      <w:r w:rsidRPr="009044F1">
        <w:rPr>
          <w:rFonts w:ascii="GHEA Grapalat" w:hAnsi="GHEA Grapalat"/>
        </w:rPr>
        <w:t>подачи заяв</w:t>
      </w:r>
      <w:r w:rsidR="00E25B05">
        <w:rPr>
          <w:rFonts w:ascii="GHEA Grapalat" w:hAnsi="GHEA Grapalat"/>
        </w:rPr>
        <w:t>о</w:t>
      </w:r>
      <w:r w:rsidRPr="009044F1">
        <w:rPr>
          <w:rFonts w:ascii="GHEA Grapalat" w:hAnsi="GHEA Grapalat"/>
        </w:rPr>
        <w:t xml:space="preserve">к. </w:t>
      </w:r>
      <w:r w:rsidR="00057418" w:rsidRPr="00364685">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w:t>
      </w:r>
      <w:r w:rsidR="00E25B05">
        <w:rPr>
          <w:rFonts w:ascii="GHEA Grapalat" w:hAnsi="GHEA Grapalat"/>
        </w:rPr>
        <w:t xml:space="preserve">в письменной форме </w:t>
      </w:r>
      <w:r>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E25B05">
        <w:rPr>
          <w:rFonts w:ascii="GHEA Grapalat" w:hAnsi="GHEA Grapalat"/>
        </w:rPr>
        <w:t>Министерству Финансов РА</w:t>
      </w:r>
      <w:r w:rsidR="00E25B05" w:rsidRPr="009F7FAF">
        <w:rPr>
          <w:rFonts w:ascii="GHEA Grapalat" w:hAnsi="GHEA Grapalat"/>
        </w:rPr>
        <w:t xml:space="preserve"> </w:t>
      </w:r>
      <w:r>
        <w:rPr>
          <w:rFonts w:ascii="GHEA Grapalat" w:hAnsi="GHEA Grapalat"/>
        </w:rPr>
        <w:t xml:space="preserve">в течение </w:t>
      </w:r>
      <w:r w:rsidR="00E25B05">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Pr>
          <w:rFonts w:ascii="GHEA Grapalat" w:hAnsi="GHEA Grapalat"/>
        </w:rPr>
        <w:t>письменно</w:t>
      </w:r>
      <w:r>
        <w:rPr>
          <w:rFonts w:ascii="GHEA Grapalat" w:hAnsi="GHEA Grapalat"/>
        </w:rPr>
        <w:t>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lastRenderedPageBreak/>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95223F">
        <w:rPr>
          <w:rFonts w:ascii="GHEA Grapalat" w:hAnsi="GHEA Grapalat"/>
          <w:sz w:val="24"/>
          <w:szCs w:val="24"/>
          <w:lang w:val="hy-AM"/>
        </w:rPr>
        <w:t>7</w:t>
      </w:r>
      <w:r w:rsidR="000E21F2" w:rsidRPr="009F3DC7">
        <w:rPr>
          <w:rFonts w:ascii="GHEA Grapalat" w:hAnsi="GHEA Grapalat"/>
          <w:sz w:val="24"/>
          <w:szCs w:val="24"/>
        </w:rPr>
        <w:t>"-ый день в "</w:t>
      </w:r>
      <w:r w:rsidR="0095223F">
        <w:rPr>
          <w:rFonts w:ascii="GHEA Grapalat" w:hAnsi="GHEA Grapalat"/>
          <w:sz w:val="24"/>
          <w:szCs w:val="24"/>
          <w:lang w:val="hy-AM"/>
        </w:rPr>
        <w:t>13։30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w:t>
      </w:r>
      <w:r w:rsidRPr="009044F1">
        <w:rPr>
          <w:rFonts w:ascii="GHEA Grapalat" w:hAnsi="GHEA Grapalat"/>
          <w:sz w:val="24"/>
          <w:szCs w:val="24"/>
        </w:rPr>
        <w:lastRenderedPageBreak/>
        <w:t xml:space="preserve">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 xml:space="preserve">уполномоченный орган на основании мотивированного решения </w:t>
      </w:r>
      <w:r w:rsidR="00875295" w:rsidRPr="00110330">
        <w:rPr>
          <w:rFonts w:ascii="GHEA Grapalat" w:hAnsi="GHEA Grapalat"/>
        </w:rPr>
        <w:lastRenderedPageBreak/>
        <w:t>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1"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w:t>
      </w:r>
      <w:r w:rsidR="00904B1C" w:rsidRPr="00EB2758">
        <w:rPr>
          <w:rFonts w:ascii="GHEA Grapalat" w:hAnsi="GHEA Grapalat" w:cs="Sylfaen"/>
        </w:rPr>
        <w:lastRenderedPageBreak/>
        <w:t>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686E1A" w:rsidRPr="00686E1A" w:rsidRDefault="00686E1A" w:rsidP="00686E1A">
      <w:pPr>
        <w:widowControl w:val="0"/>
        <w:tabs>
          <w:tab w:val="left" w:pos="1134"/>
        </w:tabs>
        <w:ind w:left="-284"/>
        <w:jc w:val="both"/>
        <w:rPr>
          <w:rFonts w:ascii="GHEA Grapalat" w:hAnsi="GHEA Grapalat" w:cs="Sylfaen"/>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w:t>
      </w:r>
      <w:r w:rsidRPr="009044F1">
        <w:rPr>
          <w:rFonts w:ascii="GHEA Grapalat" w:hAnsi="GHEA Grapalat"/>
        </w:rPr>
        <w:lastRenderedPageBreak/>
        <w:t xml:space="preserve">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 xml:space="preserve">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w:t>
      </w:r>
      <w:r w:rsidR="008A3CE7" w:rsidRPr="003B6812">
        <w:rPr>
          <w:rFonts w:ascii="GHEA Grapalat" w:hAnsi="GHEA Grapalat"/>
        </w:rPr>
        <w:lastRenderedPageBreak/>
        <w:t>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2"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8"/>
        <w:t>12</w:t>
      </w:r>
      <w:r w:rsidR="00A6609C" w:rsidRPr="0027573B">
        <w:rPr>
          <w:rFonts w:ascii="GHEA Grapalat" w:hAnsi="GHEA Grapalat"/>
        </w:rPr>
        <w:t xml:space="preserve"> </w:t>
      </w:r>
    </w:p>
    <w:p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9"/>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w:t>
      </w:r>
      <w:r w:rsidR="0076763C" w:rsidRPr="009044F1">
        <w:rPr>
          <w:rFonts w:ascii="GHEA Grapalat" w:hAnsi="GHEA Grapalat"/>
        </w:rPr>
        <w:lastRenderedPageBreak/>
        <w:t>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5" w:author="Inesa Kocharyan" w:date="2023-07-07T17:20:00Z">
        <w:r w:rsidRPr="00541249">
          <w:rPr>
            <w:rFonts w:ascii="GHEA Grapalat" w:hAnsi="GHEA Grapalat"/>
          </w:rPr>
          <w:t>.</w:t>
        </w:r>
      </w:ins>
    </w:p>
    <w:p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w:t>
      </w:r>
      <w:r w:rsidRPr="009044F1">
        <w:rPr>
          <w:rFonts w:ascii="GHEA Grapalat" w:hAnsi="GHEA Grapalat"/>
        </w:rPr>
        <w:lastRenderedPageBreak/>
        <w:t>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6" w:author="Vardan" w:date="2020-06-03T18:32:00Z">
        <w:r w:rsidR="002C0665" w:rsidDel="00C14716">
          <w:rPr>
            <w:rFonts w:ascii="GHEA Grapalat" w:hAnsi="GHEA Grapalat"/>
          </w:rPr>
          <w:delText>,</w:delText>
        </w:r>
      </w:del>
      <w:ins w:id="7"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FootnoteReference"/>
          <w:rFonts w:ascii="GHEA Grapalat" w:hAnsi="GHEA Grapalat"/>
        </w:rPr>
        <w:footnoteReference w:customMarkFollows="1" w:id="13"/>
        <w:t>17</w:t>
      </w:r>
      <w:r w:rsidR="00F27A50" w:rsidRPr="00A56AF7">
        <w:rPr>
          <w:rFonts w:ascii="GHEA Grapalat" w:hAnsi="GHEA Grapalat"/>
        </w:rPr>
        <w:t xml:space="preserve"> </w:t>
      </w:r>
    </w:p>
    <w:p w:rsidR="0095223F" w:rsidRDefault="0095223F" w:rsidP="008B1F31">
      <w:pPr>
        <w:widowControl w:val="0"/>
        <w:spacing w:after="160" w:line="360" w:lineRule="auto"/>
        <w:jc w:val="center"/>
        <w:rPr>
          <w:rFonts w:ascii="GHEA Grapalat" w:hAnsi="GHEA Grapalat"/>
          <w:b/>
          <w:lang w:val="hy-AM"/>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F47FD">
        <w:rPr>
          <w:rFonts w:ascii="GHEA Grapalat" w:hAnsi="GHEA Grapalat"/>
        </w:rPr>
        <w:t>2х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01410" w:rsidRDefault="00B01410">
      <w:pPr>
        <w:rPr>
          <w:ins w:id="8" w:author="Inesa Kocharyan" w:date="2024-02-12T14:54:00Z"/>
          <w:rFonts w:ascii="GHEA Grapalat" w:hAnsi="GHEA Grapalat"/>
          <w:b/>
        </w:rPr>
      </w:pPr>
      <w:ins w:id="9" w:author="Inesa Kocharyan" w:date="2024-02-12T14:54: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F47FD" w:rsidRPr="002F47FD">
        <w:rPr>
          <w:rFonts w:ascii="GHEA Grapalat" w:hAnsi="GHEA Grapalat"/>
        </w:rPr>
        <w:t xml:space="preserve"> ARZNIH-</w:t>
      </w:r>
      <w:r w:rsidR="002F47FD" w:rsidRPr="00ED3BA4">
        <w:rPr>
          <w:rFonts w:ascii="GHEA Grapalat" w:hAnsi="GHEA Grapalat"/>
          <w:i/>
        </w:rPr>
        <w:t>GH</w:t>
      </w:r>
      <w:r w:rsidR="002F47FD">
        <w:rPr>
          <w:rFonts w:ascii="GHEA Grapalat" w:hAnsi="GHEA Grapalat"/>
          <w:i/>
        </w:rPr>
        <w:t>AShDzB</w:t>
      </w:r>
      <w:r w:rsidR="002F47FD" w:rsidRPr="002F47FD">
        <w:rPr>
          <w:rFonts w:ascii="GHEA Grapalat" w:hAnsi="GHEA Grapalat"/>
        </w:rPr>
        <w:t>-2025/2</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2F47FD" w:rsidRPr="002F47FD">
        <w:rPr>
          <w:rFonts w:ascii="GHEA Grapalat" w:hAnsi="GHEA Grapalat"/>
          <w:sz w:val="20"/>
          <w:szCs w:val="20"/>
        </w:rPr>
        <w:t xml:space="preserve"> ARZNIH-</w:t>
      </w:r>
      <w:r w:rsidR="002F47FD" w:rsidRPr="00ED3BA4">
        <w:rPr>
          <w:rFonts w:ascii="GHEA Grapalat" w:hAnsi="GHEA Grapalat"/>
          <w:i/>
        </w:rPr>
        <w:t>GH</w:t>
      </w:r>
      <w:r w:rsidR="002F47FD">
        <w:rPr>
          <w:rFonts w:ascii="GHEA Grapalat" w:hAnsi="GHEA Grapalat"/>
          <w:i/>
        </w:rPr>
        <w:t>AShDzB</w:t>
      </w:r>
      <w:r w:rsidR="002F47FD" w:rsidRPr="002F47FD">
        <w:rPr>
          <w:rFonts w:ascii="GHEA Grapalat" w:hAnsi="GHEA Grapalat"/>
          <w:sz w:val="20"/>
          <w:szCs w:val="20"/>
        </w:rPr>
        <w:t>-2025/2</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lastRenderedPageBreak/>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Pr="00AD67F0">
        <w:rPr>
          <w:rFonts w:ascii="GHEA Grapalat" w:hAnsi="GHEA Grapalat"/>
        </w:rPr>
        <w:t>открытый конкурс</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Pr="00AD67F0">
        <w:rPr>
          <w:rFonts w:ascii="GHEA Grapalat" w:hAnsi="GHEA Grapalat"/>
        </w:rPr>
        <w:t>"</w:t>
      </w:r>
      <w:r w:rsidR="002F47FD" w:rsidRPr="002F47FD">
        <w:rPr>
          <w:rFonts w:ascii="GHEA Grapalat" w:hAnsi="GHEA Grapalat"/>
          <w:sz w:val="20"/>
          <w:szCs w:val="20"/>
        </w:rPr>
        <w:t xml:space="preserve"> ARZNIH-</w:t>
      </w:r>
      <w:r w:rsidR="002F47FD" w:rsidRPr="00ED3BA4">
        <w:rPr>
          <w:rFonts w:ascii="GHEA Grapalat" w:hAnsi="GHEA Grapalat"/>
          <w:i/>
        </w:rPr>
        <w:t>GH</w:t>
      </w:r>
      <w:r w:rsidR="002F47FD">
        <w:rPr>
          <w:rFonts w:ascii="GHEA Grapalat" w:hAnsi="GHEA Grapalat"/>
          <w:i/>
        </w:rPr>
        <w:t>AShDzB</w:t>
      </w:r>
      <w:r w:rsidR="002F47FD" w:rsidRPr="002F47FD">
        <w:rPr>
          <w:rFonts w:ascii="GHEA Grapalat" w:hAnsi="GHEA Grapalat"/>
          <w:sz w:val="20"/>
          <w:szCs w:val="20"/>
        </w:rPr>
        <w:t>-2025/2</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под кодом "</w:t>
      </w:r>
      <w:r w:rsidR="00D97094" w:rsidRPr="00D97094">
        <w:rPr>
          <w:rFonts w:ascii="GHEA Grapalat" w:hAnsi="GHEA Grapalat"/>
          <w:sz w:val="20"/>
          <w:szCs w:val="20"/>
        </w:rPr>
        <w:t xml:space="preserve"> </w:t>
      </w:r>
      <w:r w:rsidR="00D97094" w:rsidRPr="002F47FD">
        <w:rPr>
          <w:rFonts w:ascii="GHEA Grapalat" w:hAnsi="GHEA Grapalat"/>
          <w:sz w:val="20"/>
          <w:szCs w:val="20"/>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sz w:val="20"/>
          <w:szCs w:val="20"/>
        </w:rPr>
        <w:t>-2025/2</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4"/>
        <w:t>**</w:t>
      </w:r>
      <w:r w:rsidR="006B3E56" w:rsidRPr="001849D9">
        <w:rPr>
          <w:rFonts w:ascii="GHEA Grapalat" w:hAnsi="GHEA Grapalat"/>
        </w:rPr>
        <w:t xml:space="preserve"> </w:t>
      </w:r>
      <w:r>
        <w:rPr>
          <w:rFonts w:ascii="GHEA Grapalat" w:hAnsi="GHEA Grapalat"/>
        </w:rPr>
        <w:t>.</w:t>
      </w:r>
    </w:p>
    <w:p w:rsidR="006B3E56" w:rsidDel="00DB151B" w:rsidRDefault="006B3E56" w:rsidP="00B46D58">
      <w:pPr>
        <w:jc w:val="both"/>
        <w:rPr>
          <w:del w:id="10" w:author="Inesa Kocharyan" w:date="2024-02-09T17:00:00Z"/>
          <w:rFonts w:ascii="GHEA Grapalat" w:hAnsi="GHEA Grapalat"/>
        </w:rPr>
      </w:pPr>
    </w:p>
    <w:p w:rsidR="00923711" w:rsidDel="00DB151B" w:rsidRDefault="00923711">
      <w:pPr>
        <w:rPr>
          <w:del w:id="11" w:author="Inesa Kocharyan" w:date="2024-02-09T17:00:00Z"/>
          <w:rFonts w:ascii="GHEA Grapalat" w:hAnsi="GHEA Grapalat"/>
        </w:rPr>
      </w:pPr>
    </w:p>
    <w:p w:rsidR="00110534" w:rsidRDefault="00F36AD3" w:rsidP="00B46D58">
      <w:pPr>
        <w:jc w:val="both"/>
        <w:rPr>
          <w:rFonts w:ascii="GHEA Grapalat" w:hAnsi="GHEA Grapalat"/>
        </w:rPr>
      </w:pPr>
      <w:del w:id="12" w:author="Inesa Kocharyan" w:date="2024-02-09T17:00:00Z">
        <w:r w:rsidDel="00DB151B">
          <w:rPr>
            <w:rFonts w:ascii="GHEA Grapalat" w:hAnsi="GHEA Grapalat"/>
          </w:rPr>
          <w:delText xml:space="preserve"> </w:delText>
        </w:r>
      </w:del>
    </w:p>
    <w:p w:rsidR="006B3E56" w:rsidRPr="000858EB" w:rsidRDefault="00DB151B" w:rsidP="002B05FA">
      <w:pPr>
        <w:ind w:firstLine="708"/>
        <w:jc w:val="both"/>
        <w:rPr>
          <w:rFonts w:ascii="GHEA Grapalat" w:hAnsi="GHEA Grapalat"/>
        </w:rPr>
      </w:pPr>
      <w:r w:rsidRPr="00DB151B">
        <w:rPr>
          <w:rFonts w:ascii="GHEA Grapalat" w:hAnsi="GHEA Grapalat"/>
        </w:rPr>
        <w:lastRenderedPageBreak/>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D97094" w:rsidRPr="002F47FD">
        <w:rPr>
          <w:rFonts w:ascii="GHEA Grapalat" w:hAnsi="GHEA Grapalat"/>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rPr>
        <w:t>-2025/2</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rsidR="00D043C1" w:rsidRPr="00094180" w:rsidDel="002B6B4A" w:rsidRDefault="002B6B4A" w:rsidP="00094180">
      <w:pPr>
        <w:widowControl w:val="0"/>
        <w:tabs>
          <w:tab w:val="left" w:pos="6804"/>
        </w:tabs>
        <w:jc w:val="both"/>
        <w:rPr>
          <w:del w:id="13"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открытого конкурса под кодом </w:t>
      </w:r>
      <w:r>
        <w:rPr>
          <w:rFonts w:ascii="GHEA Grapalat" w:hAnsi="GHEA Grapalat"/>
        </w:rPr>
        <w:t>"</w:t>
      </w:r>
      <w:r w:rsidR="00D97094" w:rsidRPr="00D97094">
        <w:rPr>
          <w:rFonts w:ascii="GHEA Grapalat" w:hAnsi="GHEA Grapalat"/>
          <w:sz w:val="20"/>
          <w:szCs w:val="20"/>
        </w:rPr>
        <w:t xml:space="preserve"> </w:t>
      </w:r>
      <w:r w:rsidR="00D97094" w:rsidRPr="002F47FD">
        <w:rPr>
          <w:rFonts w:ascii="GHEA Grapalat" w:hAnsi="GHEA Grapalat"/>
          <w:sz w:val="20"/>
          <w:szCs w:val="20"/>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sz w:val="20"/>
          <w:szCs w:val="20"/>
        </w:rPr>
        <w:t>-2025/2</w:t>
      </w:r>
      <w:r>
        <w:rPr>
          <w:rFonts w:ascii="GHEA Grapalat" w:hAnsi="GHEA Grapalat"/>
        </w:rPr>
        <w:t>"</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094180" w:rsidRDefault="00094180" w:rsidP="00D043C1">
      <w:pPr>
        <w:widowControl w:val="0"/>
        <w:tabs>
          <w:tab w:val="left" w:pos="6804"/>
        </w:tabs>
        <w:jc w:val="center"/>
        <w:rPr>
          <w:rFonts w:ascii="GHEA Grapalat" w:hAnsi="GHEA Grapalat"/>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к Приглашению на открытый конкурс</w:t>
      </w:r>
    </w:p>
    <w:p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D97094" w:rsidRPr="00D97094">
        <w:rPr>
          <w:rFonts w:ascii="GHEA Grapalat" w:hAnsi="GHEA Grapalat"/>
        </w:rPr>
        <w:t xml:space="preserve"> </w:t>
      </w:r>
      <w:r w:rsidR="00D97094" w:rsidRPr="002F47FD">
        <w:rPr>
          <w:rFonts w:ascii="GHEA Grapalat" w:hAnsi="GHEA Grapalat"/>
        </w:rPr>
        <w:t>ARZNIH-</w:t>
      </w:r>
      <w:r w:rsidR="00D97094" w:rsidRPr="00ED3BA4">
        <w:rPr>
          <w:rFonts w:ascii="GHEA Grapalat" w:hAnsi="GHEA Grapalat"/>
        </w:rPr>
        <w:t>GH</w:t>
      </w:r>
      <w:r w:rsidR="00D97094">
        <w:rPr>
          <w:rFonts w:ascii="GHEA Grapalat" w:hAnsi="GHEA Grapalat"/>
        </w:rPr>
        <w:t>AShDzB</w:t>
      </w:r>
      <w:r w:rsidR="00D97094" w:rsidRPr="002F47FD">
        <w:rPr>
          <w:rFonts w:ascii="GHEA Grapalat" w:hAnsi="GHEA Grapalat"/>
        </w:rPr>
        <w:t>-2025/2</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574C81"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574C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574C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574C81"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574C81"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574C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574C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574C81"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574C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574C81"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574C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574C81"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D97094" w:rsidRPr="00D97094">
        <w:rPr>
          <w:rFonts w:ascii="GHEA Grapalat" w:hAnsi="GHEA Grapalat"/>
        </w:rPr>
        <w:t xml:space="preserve"> </w:t>
      </w:r>
      <w:r w:rsidR="00D97094" w:rsidRPr="002F47FD">
        <w:rPr>
          <w:rFonts w:ascii="GHEA Grapalat" w:hAnsi="GHEA Grapalat"/>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rPr>
        <w:t>-2025/2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D97094" w:rsidRPr="00D97094">
        <w:rPr>
          <w:rFonts w:ascii="GHEA Grapalat" w:hAnsi="GHEA Grapalat"/>
          <w:sz w:val="20"/>
          <w:szCs w:val="20"/>
        </w:rPr>
        <w:t xml:space="preserve"> </w:t>
      </w:r>
      <w:r w:rsidR="00D97094" w:rsidRPr="002F47FD">
        <w:rPr>
          <w:rFonts w:ascii="GHEA Grapalat" w:hAnsi="GHEA Grapalat"/>
          <w:sz w:val="20"/>
          <w:szCs w:val="20"/>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sz w:val="20"/>
          <w:szCs w:val="20"/>
        </w:rPr>
        <w:t>-2025/2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2F47FD" w:rsidP="00B46D58">
            <w:pPr>
              <w:widowControl w:val="0"/>
              <w:rPr>
                <w:rFonts w:ascii="GHEA Grapalat" w:hAnsi="GHEA Grapalat"/>
                <w:sz w:val="20"/>
                <w:szCs w:val="20"/>
              </w:rPr>
            </w:pPr>
            <w:r w:rsidRPr="002F47FD">
              <w:rPr>
                <w:rFonts w:ascii="GHEA Grapalat" w:hAnsi="GHEA Grapalat"/>
                <w:sz w:val="20"/>
                <w:szCs w:val="20"/>
                <w:u w:val="single"/>
                <w:vertAlign w:val="subscript"/>
              </w:rPr>
              <w:t>АСФАТИРОВАНИЕ УЛИЧНЫХ РАБОТ В ОБЩИНЕ АРЗНИ КОТАЙКСКОГО РЕГИОНА РА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D97094" w:rsidRPr="00D97094">
        <w:rPr>
          <w:rFonts w:ascii="GHEA Grapalat" w:hAnsi="GHEA Grapalat"/>
        </w:rPr>
        <w:t xml:space="preserve"> </w:t>
      </w:r>
      <w:r w:rsidR="00D97094" w:rsidRPr="002F47FD">
        <w:rPr>
          <w:rFonts w:ascii="GHEA Grapalat" w:hAnsi="GHEA Grapalat"/>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rPr>
        <w:t>-2025/2</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9"/>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3D06E3">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6578B">
        <w:rPr>
          <w:rFonts w:ascii="GHEA Grapalat" w:eastAsiaTheme="minorHAnsi" w:hAnsi="GHEA Grapalat" w:cstheme="minorBidi"/>
          <w:sz w:val="18"/>
          <w:szCs w:val="18"/>
        </w:rPr>
        <w:t>*</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476E9A">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E177DB">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770F29" w:rsidRPr="00AA4C59">
        <w:rPr>
          <w:rFonts w:ascii="GHEA Grapalat" w:eastAsiaTheme="minorHAnsi" w:hAnsi="GHEA Grapalat" w:cstheme="minorBidi"/>
        </w:rPr>
        <w:t xml:space="preserve">истечения </w:t>
      </w:r>
      <w:r w:rsidR="00770F29">
        <w:rPr>
          <w:rFonts w:ascii="GHEA Grapalat" w:eastAsiaTheme="minorHAnsi" w:hAnsi="GHEA Grapalat" w:cstheme="minorBidi"/>
        </w:rPr>
        <w:t xml:space="preserve">крайнего </w:t>
      </w:r>
      <w:r w:rsidR="00770F29" w:rsidRPr="00AA4C59">
        <w:rPr>
          <w:rFonts w:ascii="GHEA Grapalat" w:eastAsiaTheme="minorHAnsi" w:hAnsi="GHEA Grapalat" w:cstheme="minorBidi"/>
        </w:rPr>
        <w:t xml:space="preserve">срока </w:t>
      </w:r>
      <w:r w:rsidRPr="00B138F3">
        <w:rPr>
          <w:rFonts w:ascii="GHEA Grapalat" w:eastAsiaTheme="minorHAnsi" w:hAnsi="GHEA Grapalat" w:cstheme="minorBidi"/>
        </w:rPr>
        <w:t xml:space="preserve">подачи принципалом </w:t>
      </w:r>
      <w:r w:rsidR="00770F29" w:rsidRPr="00B138F3">
        <w:rPr>
          <w:rFonts w:ascii="GHEA Grapalat" w:eastAsiaTheme="minorHAnsi" w:hAnsi="GHEA Grapalat" w:cstheme="minorBidi"/>
        </w:rPr>
        <w:t>заяв</w:t>
      </w:r>
      <w:r w:rsidR="00770F29">
        <w:rPr>
          <w:rFonts w:ascii="GHEA Grapalat" w:eastAsiaTheme="minorHAnsi" w:hAnsi="GHEA Grapalat" w:cstheme="minorBidi"/>
        </w:rPr>
        <w:t>ок</w:t>
      </w:r>
      <w:r w:rsidR="00770F29" w:rsidRPr="00B138F3">
        <w:rPr>
          <w:rFonts w:ascii="GHEA Grapalat" w:eastAsiaTheme="minorHAnsi" w:hAnsi="GHEA Grapalat" w:cstheme="minorBidi"/>
        </w:rPr>
        <w:t xml:space="preserve"> </w:t>
      </w:r>
      <w:r w:rsidRPr="00B138F3">
        <w:rPr>
          <w:rFonts w:ascii="GHEA Grapalat" w:eastAsiaTheme="minorHAnsi" w:hAnsi="GHEA Grapalat" w:cstheme="minorBidi"/>
        </w:rPr>
        <w:t>на участие в организованной бенефициаром процедуре закупок под кодом   ________________________________.</w:t>
      </w:r>
    </w:p>
    <w:p w:rsidR="00BF7253" w:rsidRPr="00B138F3" w:rsidRDefault="00BF7253" w:rsidP="00770F29">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6947EF"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lastRenderedPageBreak/>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Pr>
          <w:rFonts w:ascii="GHEA Grapalat" w:eastAsiaTheme="minorHAnsi" w:hAnsi="GHEA Grapalat" w:cstheme="minorBidi"/>
        </w:rPr>
        <w:t>------------------------</w:t>
      </w:r>
      <w:r w:rsidRPr="00402C45">
        <w:rPr>
          <w:rFonts w:ascii="GHEA Grapalat" w:eastAsiaTheme="minorHAnsi" w:hAnsi="GHEA Grapalat" w:cstheme="minorBidi"/>
        </w:rPr>
        <w:t xml:space="preserve">, </w:t>
      </w:r>
    </w:p>
    <w:p w:rsidR="006947EF" w:rsidRDefault="006947EF" w:rsidP="004C474D">
      <w:pPr>
        <w:pStyle w:val="NormalWeb"/>
        <w:shd w:val="clear" w:color="auto" w:fill="FFFFFF"/>
        <w:spacing w:before="0" w:beforeAutospacing="0" w:after="0" w:afterAutospacing="0"/>
        <w:ind w:firstLine="375"/>
        <w:jc w:val="right"/>
        <w:rPr>
          <w:rFonts w:ascii="GHEA Grapalat" w:eastAsiaTheme="minorHAnsi" w:hAnsi="GHEA Grapalat" w:cstheme="minorBidi"/>
        </w:rPr>
      </w:pPr>
      <w:r>
        <w:rPr>
          <w:rStyle w:val="Strong"/>
          <w:b w:val="0"/>
          <w:bCs w:val="0"/>
          <w:sz w:val="20"/>
          <w:szCs w:val="20"/>
        </w:rPr>
        <w:t>адрес эл. почты секретаря</w:t>
      </w:r>
    </w:p>
    <w:p w:rsidR="007A4FB9" w:rsidRDefault="007A4FB9" w:rsidP="004C474D">
      <w:pPr>
        <w:pStyle w:val="NormalWeb"/>
        <w:shd w:val="clear" w:color="auto" w:fill="FFFFFF"/>
        <w:spacing w:before="0" w:beforeAutospacing="0" w:after="0" w:afterAutospacing="0"/>
        <w:jc w:val="both"/>
        <w:rPr>
          <w:rFonts w:ascii="GHEA Grapalat" w:eastAsiaTheme="minorHAnsi" w:hAnsi="GHEA Grapalat" w:cstheme="minorBidi"/>
        </w:rPr>
      </w:pPr>
      <w:r w:rsidRPr="00402C45">
        <w:rPr>
          <w:rFonts w:ascii="GHEA Grapalat" w:eastAsiaTheme="minorHAnsi" w:hAnsi="GHEA Grapalat" w:cstheme="minorBidi"/>
        </w:rPr>
        <w:t>который указан в упомянутом в настоящем пункте приглашении к процедуре закупок.</w:t>
      </w:r>
    </w:p>
    <w:p w:rsidR="007A4FB9"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D97094" w:rsidRPr="00D97094">
        <w:rPr>
          <w:rFonts w:ascii="GHEA Grapalat" w:hAnsi="GHEA Grapalat"/>
          <w:sz w:val="20"/>
          <w:szCs w:val="20"/>
        </w:rPr>
        <w:t xml:space="preserve"> </w:t>
      </w:r>
      <w:r w:rsidR="00D97094" w:rsidRPr="002F47FD">
        <w:rPr>
          <w:rFonts w:ascii="GHEA Grapalat" w:hAnsi="GHEA Grapalat"/>
          <w:sz w:val="20"/>
          <w:szCs w:val="20"/>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sz w:val="20"/>
          <w:szCs w:val="20"/>
        </w:rPr>
        <w:t>-2025/2</w:t>
      </w:r>
      <w:r w:rsidRPr="00B138F3">
        <w:rPr>
          <w:rFonts w:ascii="GHEA Grapalat" w:hAnsi="GHEA Grapalat"/>
          <w:b/>
        </w:rPr>
        <w:t>"</w:t>
      </w:r>
      <w:r w:rsidRPr="00B138F3">
        <w:rPr>
          <w:rStyle w:val="FootnoteReference"/>
          <w:rFonts w:ascii="GHEA Grapalat" w:hAnsi="GHEA Grapalat"/>
          <w:b/>
        </w:rPr>
        <w:footnoteReference w:customMarkFollows="1" w:id="20"/>
        <w:t>*</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B6578B">
        <w:rPr>
          <w:rFonts w:ascii="GHEA Grapalat" w:eastAsiaTheme="minorHAnsi" w:hAnsi="GHEA Grapalat" w:cstheme="minorBidi"/>
          <w:sz w:val="18"/>
          <w:szCs w:val="18"/>
        </w:rPr>
        <w:t>*</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w:t>
      </w:r>
      <w:r w:rsidR="00DF01E3">
        <w:rPr>
          <w:rFonts w:ascii="GHEA Grapalat" w:eastAsiaTheme="minorHAnsi" w:hAnsi="GHEA Grapalat" w:cstheme="minorBidi"/>
        </w:rPr>
        <w:t xml:space="preserve">с момента выпуска и в силе </w:t>
      </w:r>
      <w:r w:rsidRPr="00886AE6">
        <w:rPr>
          <w:rFonts w:ascii="GHEA Grapalat" w:eastAsiaTheme="minorHAnsi" w:hAnsi="GHEA Grapalat" w:cstheme="minorBidi"/>
        </w:rPr>
        <w:t xml:space="preserve">со дня вступления в силу договора под кодом N________________________ заключаемого  между  бенефициаром </w:t>
      </w:r>
    </w:p>
    <w:p w:rsidR="004A3859" w:rsidRPr="00886AE6" w:rsidRDefault="00DF01E3" w:rsidP="004A3859">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4A3859"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DF01E3"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принципалом </w:t>
      </w:r>
      <w:r w:rsidR="004A3859" w:rsidRPr="00886AE6">
        <w:rPr>
          <w:rFonts w:ascii="GHEA Grapalat" w:eastAsiaTheme="minorHAnsi" w:hAnsi="GHEA Grapalat" w:cstheme="minorBidi"/>
        </w:rPr>
        <w:t xml:space="preserve">и  действует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в</w:t>
      </w:r>
      <w:r w:rsidR="004A3859" w:rsidRPr="00886AE6">
        <w:rPr>
          <w:rFonts w:ascii="GHEA Grapalat" w:hAnsi="GHEA Grapalat"/>
        </w:rPr>
        <w:t>ключительно</w:t>
      </w:r>
      <w:r w:rsidR="004A3859" w:rsidRPr="00886AE6">
        <w:rPr>
          <w:rFonts w:ascii="GHEA Grapalat" w:eastAsiaTheme="minorHAnsi" w:hAnsi="GHEA Grapalat" w:cstheme="minorBidi"/>
        </w:rPr>
        <w:t xml:space="preserve">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девяностого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рабочего </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дня</w:t>
      </w:r>
      <w:r w:rsidR="004A3859" w:rsidRPr="00886AE6">
        <w:rPr>
          <w:rFonts w:ascii="GHEA Grapalat" w:eastAsiaTheme="minorHAnsi" w:hAnsi="GHEA Grapalat" w:cstheme="minorBidi"/>
          <w:lang w:val="hy-AM"/>
        </w:rPr>
        <w:t xml:space="preserve">  </w:t>
      </w:r>
      <w:r w:rsidR="004A3859"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lastRenderedPageBreak/>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A60C3C"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5" w:author="Inesa Kocharyan" w:date="2023-07-07T17:29:00Z">
        <w:r w:rsidR="00A60C3C">
          <w:rPr>
            <w:rFonts w:ascii="GHEA Grapalat" w:eastAsiaTheme="minorHAnsi" w:hAnsi="GHEA Grapalat" w:cstheme="minorBidi"/>
          </w:rPr>
          <w:t xml:space="preserve"> </w:t>
        </w:r>
      </w:ins>
      <w:r w:rsidR="00A60C3C">
        <w:rPr>
          <w:rFonts w:ascii="GHEA Grapalat" w:eastAsiaTheme="minorHAnsi" w:hAnsi="GHEA Grapalat" w:cstheme="minorBidi"/>
        </w:rPr>
        <w:t>------------------------------------------------------------------------------------------------</w:t>
      </w:r>
      <w:r w:rsidRPr="00886AE6">
        <w:rPr>
          <w:rFonts w:ascii="GHEA Grapalat" w:eastAsiaTheme="minorHAnsi" w:hAnsi="GHEA Grapalat" w:cstheme="minorBidi"/>
        </w:rPr>
        <w:t xml:space="preserve"> </w:t>
      </w:r>
    </w:p>
    <w:p w:rsidR="00A60C3C" w:rsidRDefault="00A60C3C" w:rsidP="004A3859">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D97094" w:rsidRPr="00D97094">
        <w:rPr>
          <w:rFonts w:ascii="GHEA Grapalat" w:hAnsi="GHEA Grapalat"/>
        </w:rPr>
        <w:t xml:space="preserve"> </w:t>
      </w:r>
      <w:r w:rsidR="00D97094" w:rsidRPr="002F47FD">
        <w:rPr>
          <w:rFonts w:ascii="GHEA Grapalat" w:hAnsi="GHEA Grapalat"/>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rPr>
        <w:t>-2025/2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1"/>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3B43A2">
        <w:rPr>
          <w:rFonts w:ascii="GHEA Grapalat" w:eastAsiaTheme="minorHAnsi" w:hAnsi="GHEA Grapalat" w:cstheme="minorBidi"/>
          <w:sz w:val="18"/>
          <w:szCs w:val="18"/>
        </w:rPr>
        <w:t>*</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w:t>
      </w:r>
      <w:r w:rsidR="00230DB1">
        <w:rPr>
          <w:rFonts w:ascii="GHEA Grapalat" w:eastAsiaTheme="minorHAnsi" w:hAnsi="GHEA Grapalat" w:cstheme="minorBidi"/>
        </w:rPr>
        <w:t xml:space="preserve">с момента выпуска и в силе </w:t>
      </w:r>
      <w:r w:rsidRPr="00CE3E7A">
        <w:rPr>
          <w:rFonts w:ascii="GHEA Grapalat" w:eastAsiaTheme="minorHAnsi" w:hAnsi="GHEA Grapalat" w:cstheme="minorBidi"/>
        </w:rPr>
        <w:t>со дня вступления в силу договора N________________________ заключаемого  между  бенефициаром и</w:t>
      </w:r>
      <w:del w:id="16" w:author="Inesa Kocharyan" w:date="2023-07-07T17:32:00Z">
        <w:r w:rsidRPr="00CE3E7A" w:rsidDel="00230DB1">
          <w:rPr>
            <w:rFonts w:ascii="GHEA Grapalat" w:eastAsiaTheme="minorHAnsi" w:hAnsi="GHEA Grapalat" w:cstheme="minorBidi"/>
          </w:rPr>
          <w:delText xml:space="preserve"> </w:delText>
        </w:r>
      </w:del>
      <w:r w:rsidRPr="00CE3E7A">
        <w:rPr>
          <w:rFonts w:ascii="GHEA Grapalat" w:eastAsiaTheme="minorHAnsi" w:hAnsi="GHEA Grapalat" w:cstheme="minorBidi"/>
        </w:rPr>
        <w:t xml:space="preserve">    </w:t>
      </w:r>
    </w:p>
    <w:p w:rsidR="00851A6D" w:rsidRPr="00CE3E7A" w:rsidRDefault="00230DB1" w:rsidP="00851A6D">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851A6D"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230DB1"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принципалом </w:t>
      </w:r>
      <w:r w:rsidR="00851A6D" w:rsidRPr="00CE3E7A">
        <w:rPr>
          <w:rFonts w:ascii="GHEA Grapalat" w:eastAsiaTheme="minorHAnsi" w:hAnsi="GHEA Grapalat" w:cstheme="minorBidi"/>
        </w:rPr>
        <w:t xml:space="preserve">и действует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в</w:t>
      </w:r>
      <w:r w:rsidR="00851A6D" w:rsidRPr="00CE3E7A">
        <w:rPr>
          <w:rFonts w:ascii="GHEA Grapalat" w:hAnsi="GHEA Grapalat"/>
        </w:rPr>
        <w:t>ключительно</w:t>
      </w:r>
      <w:r w:rsidR="00851A6D" w:rsidRPr="00CE3E7A">
        <w:rPr>
          <w:rFonts w:ascii="GHEA Grapalat" w:eastAsiaTheme="minorHAnsi" w:hAnsi="GHEA Grapalat" w:cstheme="minorBidi"/>
        </w:rPr>
        <w:t xml:space="preserve">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девяностого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рабочего </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дня</w:t>
      </w:r>
      <w:r w:rsidR="00851A6D" w:rsidRPr="00CE3E7A">
        <w:rPr>
          <w:rFonts w:ascii="GHEA Grapalat" w:eastAsiaTheme="minorHAnsi" w:hAnsi="GHEA Grapalat" w:cstheme="minorBidi"/>
          <w:lang w:val="hy-AM"/>
        </w:rPr>
        <w:t xml:space="preserve">   </w:t>
      </w:r>
      <w:r w:rsidR="00851A6D"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2E4710"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Pr>
          <w:rFonts w:ascii="GHEA Grapalat" w:eastAsiaTheme="minorHAnsi" w:hAnsi="GHEA Grapalat" w:cstheme="minorBidi"/>
        </w:rPr>
        <w:t>--------------------------------------------------------------------------------------------------</w:t>
      </w:r>
    </w:p>
    <w:p w:rsidR="002E4710" w:rsidRDefault="002E4710" w:rsidP="00851A6D">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851A6D" w:rsidRPr="00CE3E7A" w:rsidRDefault="00851A6D" w:rsidP="00851A6D">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NormalWeb"/>
        <w:shd w:val="clear" w:color="auto" w:fill="FFFFFF"/>
        <w:contextualSpacing/>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D97094" w:rsidRDefault="00D97094" w:rsidP="005B3A59">
      <w:pPr>
        <w:pStyle w:val="NormalWeb"/>
        <w:shd w:val="clear" w:color="auto" w:fill="FFFFFF"/>
        <w:spacing w:before="0" w:beforeAutospacing="0" w:after="0" w:afterAutospacing="0"/>
        <w:ind w:firstLine="375"/>
        <w:jc w:val="both"/>
        <w:rPr>
          <w:rFonts w:ascii="GHEA Grapalat" w:hAnsi="GHEA Grapalat"/>
          <w:sz w:val="20"/>
          <w:szCs w:val="20"/>
          <w:u w:val="single"/>
        </w:rPr>
      </w:pPr>
    </w:p>
    <w:p w:rsidR="00D97094" w:rsidRPr="00D97094" w:rsidRDefault="00D97094"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D0798" w:rsidRPr="00742B79" w:rsidRDefault="007D0798" w:rsidP="007D0798">
      <w:pPr>
        <w:widowControl w:val="0"/>
        <w:spacing w:after="160"/>
        <w:ind w:firstLine="567"/>
        <w:jc w:val="right"/>
        <w:rPr>
          <w:rFonts w:ascii="GHEA Grapalat" w:hAnsi="GHEA Grapalat" w:cs="Arial"/>
          <w:b/>
          <w:lang w:val="hy-AM"/>
        </w:rPr>
      </w:pPr>
      <w:r w:rsidRPr="00742B79">
        <w:rPr>
          <w:rFonts w:ascii="GHEA Grapalat" w:hAnsi="GHEA Grapalat"/>
          <w:b/>
        </w:rPr>
        <w:lastRenderedPageBreak/>
        <w:t>иложение № 5</w:t>
      </w:r>
      <w:r w:rsidRPr="00742B79">
        <w:rPr>
          <w:rFonts w:ascii="GHEA Grapalat" w:hAnsi="GHEA Grapalat"/>
          <w:b/>
          <w:lang w:val="hy-AM"/>
        </w:rPr>
        <w:t>.2</w:t>
      </w:r>
    </w:p>
    <w:p w:rsidR="007D0798" w:rsidRPr="00742B79" w:rsidRDefault="007D0798" w:rsidP="007D0798">
      <w:pPr>
        <w:pStyle w:val="BodyTextIndent3"/>
        <w:widowControl w:val="0"/>
        <w:spacing w:after="160" w:line="240" w:lineRule="auto"/>
        <w:jc w:val="right"/>
        <w:rPr>
          <w:rFonts w:ascii="GHEA Grapalat" w:hAnsi="GHEA Grapalat" w:cs="Arial"/>
          <w:b/>
          <w:sz w:val="24"/>
          <w:szCs w:val="24"/>
        </w:rPr>
      </w:pPr>
      <w:r w:rsidRPr="00742B79">
        <w:rPr>
          <w:rFonts w:ascii="GHEA Grapalat" w:hAnsi="GHEA Grapalat"/>
          <w:b/>
          <w:sz w:val="24"/>
          <w:szCs w:val="24"/>
        </w:rPr>
        <w:t>к Приглашению под кодом "</w:t>
      </w:r>
      <w:r w:rsidR="00D97094" w:rsidRPr="00D97094">
        <w:rPr>
          <w:rFonts w:ascii="GHEA Grapalat" w:hAnsi="GHEA Grapalat"/>
        </w:rPr>
        <w:t xml:space="preserve"> </w:t>
      </w:r>
      <w:r w:rsidR="00D97094" w:rsidRPr="002F47FD">
        <w:rPr>
          <w:rFonts w:ascii="GHEA Grapalat" w:hAnsi="GHEA Grapalat"/>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rPr>
        <w:t>-2025/2</w:t>
      </w:r>
      <w:r w:rsidRPr="00742B79">
        <w:rPr>
          <w:rFonts w:ascii="GHEA Grapalat" w:hAnsi="GHEA Grapalat"/>
          <w:b/>
          <w:sz w:val="24"/>
          <w:szCs w:val="24"/>
        </w:rPr>
        <w:t>-"</w:t>
      </w:r>
      <w:r w:rsidRPr="00742B79">
        <w:rPr>
          <w:rStyle w:val="FootnoteReference"/>
          <w:rFonts w:ascii="GHEA Grapalat" w:hAnsi="GHEA Grapalat"/>
          <w:b/>
          <w:sz w:val="24"/>
          <w:szCs w:val="24"/>
        </w:rPr>
        <w:footnoteReference w:customMarkFollows="1" w:id="22"/>
        <w:t>*</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BodyTextIndent3"/>
        <w:widowControl w:val="0"/>
        <w:spacing w:after="160" w:line="240" w:lineRule="auto"/>
        <w:jc w:val="center"/>
        <w:rPr>
          <w:rFonts w:ascii="GHEA Grapalat" w:hAnsi="GHEA Grapalat"/>
          <w:sz w:val="24"/>
          <w:szCs w:val="24"/>
          <w:lang w:val="hy-AM"/>
        </w:rPr>
      </w:pPr>
      <w:r w:rsidRPr="00742B79">
        <w:rPr>
          <w:rFonts w:ascii="GHEA Grapalat" w:hAnsi="GHEA Grapalat"/>
          <w:sz w:val="24"/>
          <w:szCs w:val="24"/>
        </w:rPr>
        <w:t xml:space="preserve">ГАРАНТИЯ </w:t>
      </w:r>
      <w:r w:rsidRPr="00742B79">
        <w:rPr>
          <w:rFonts w:ascii="GHEA Grapalat" w:hAnsi="GHEA Grapalat"/>
          <w:sz w:val="24"/>
          <w:szCs w:val="24"/>
          <w:lang w:val="en-US"/>
        </w:rPr>
        <w:t>N</w:t>
      </w:r>
      <w:r w:rsidRPr="00742B79">
        <w:rPr>
          <w:rFonts w:ascii="GHEA Grapalat" w:hAnsi="GHEA Grapalat"/>
          <w:sz w:val="24"/>
          <w:szCs w:val="24"/>
          <w:lang w:val="hy-AM"/>
        </w:rPr>
        <w:t>________</w:t>
      </w:r>
    </w:p>
    <w:p w:rsidR="007D0798" w:rsidRPr="00742B79" w:rsidRDefault="007D0798" w:rsidP="007D0798">
      <w:pPr>
        <w:widowControl w:val="0"/>
        <w:spacing w:after="160"/>
        <w:ind w:left="567" w:right="565"/>
        <w:jc w:val="center"/>
        <w:rPr>
          <w:rFonts w:ascii="GHEA Grapalat" w:hAnsi="GHEA Grapalat"/>
          <w:b/>
        </w:rPr>
      </w:pPr>
      <w:r w:rsidRPr="00742B79">
        <w:rPr>
          <w:rFonts w:ascii="GHEA Grapalat" w:hAnsi="GHEA Grapalat"/>
          <w:b/>
        </w:rPr>
        <w:t>(обеспечение предоплаты)</w:t>
      </w:r>
    </w:p>
    <w:p w:rsidR="007D0798" w:rsidRPr="00742B79" w:rsidRDefault="007D0798" w:rsidP="007D0798">
      <w:pPr>
        <w:widowControl w:val="0"/>
        <w:spacing w:after="160"/>
        <w:ind w:left="567" w:right="565"/>
        <w:jc w:val="center"/>
        <w:rPr>
          <w:rFonts w:ascii="GHEA Grapalat" w:hAnsi="GHEA Grapalat"/>
          <w:b/>
        </w:rPr>
      </w:pPr>
    </w:p>
    <w:p w:rsidR="007D0798" w:rsidRPr="00742B79" w:rsidRDefault="007D0798" w:rsidP="007D0798">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42B79">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42B79">
        <w:rPr>
          <w:rFonts w:eastAsiaTheme="minorHAnsi" w:cstheme="minorBidi"/>
        </w:rPr>
        <w:t>N</w:t>
      </w:r>
      <w:r w:rsidRPr="00742B79">
        <w:rPr>
          <w:rFonts w:eastAsiaTheme="minorHAnsi" w:cstheme="minorBidi"/>
          <w:lang w:val="hy-AM"/>
        </w:rPr>
        <w:t xml:space="preserve">  </w:t>
      </w:r>
      <w:r w:rsidRPr="00742B79">
        <w:rPr>
          <w:rStyle w:val="Strong"/>
          <w:rFonts w:ascii="GHEA Grapalat" w:hAnsi="GHEA Grapalat"/>
          <w:sz w:val="20"/>
          <w:szCs w:val="20"/>
          <w:u w:val="single"/>
          <w:lang w:val="hy-AM"/>
        </w:rPr>
        <w:tab/>
      </w:r>
      <w:r w:rsidRPr="00742B79">
        <w:rPr>
          <w:rStyle w:val="Strong"/>
          <w:rFonts w:ascii="GHEA Grapalat" w:hAnsi="GHEA Grapalat"/>
          <w:sz w:val="20"/>
          <w:szCs w:val="20"/>
          <w:u w:val="single"/>
        </w:rPr>
        <w:t>___________</w:t>
      </w:r>
      <w:r w:rsidRPr="00742B79">
        <w:rPr>
          <w:rFonts w:ascii="GHEA Grapalat" w:eastAsiaTheme="minorHAnsi" w:hAnsi="GHEA Grapalat" w:cstheme="minorBidi"/>
        </w:rPr>
        <w:t>заключаемым между</w:t>
      </w:r>
    </w:p>
    <w:p w:rsidR="007D0798" w:rsidRPr="00742B79"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742B79">
        <w:rPr>
          <w:rStyle w:val="Strong"/>
          <w:rFonts w:ascii="GHEA Grapalat" w:hAnsi="GHEA Grapalat"/>
          <w:sz w:val="20"/>
          <w:szCs w:val="20"/>
        </w:rPr>
        <w:t xml:space="preserve">                                                    </w:t>
      </w:r>
      <w:r w:rsidRPr="00742B79">
        <w:rPr>
          <w:rStyle w:val="Strong"/>
          <w:rFonts w:ascii="GHEA Grapalat" w:hAnsi="GHEA Grapalat"/>
          <w:b w:val="0"/>
          <w:sz w:val="20"/>
          <w:szCs w:val="20"/>
        </w:rPr>
        <w:t xml:space="preserve">   </w:t>
      </w:r>
      <w:r w:rsidRPr="00742B79">
        <w:rPr>
          <w:rStyle w:val="Strong"/>
          <w:rFonts w:ascii="GHEA Grapalat" w:hAnsi="GHEA Grapalat"/>
          <w:b w:val="0"/>
          <w:sz w:val="20"/>
          <w:szCs w:val="20"/>
          <w:lang w:val="hy-AM"/>
        </w:rPr>
        <w:tab/>
      </w:r>
      <w:r w:rsidRPr="00742B79">
        <w:rPr>
          <w:rStyle w:val="Strong"/>
          <w:rFonts w:ascii="GHEA Grapalat" w:hAnsi="GHEA Grapalat"/>
          <w:b w:val="0"/>
          <w:sz w:val="20"/>
          <w:szCs w:val="20"/>
          <w:lang w:val="hy-AM"/>
        </w:rPr>
        <w:tab/>
      </w:r>
      <w:r w:rsidRPr="00742B79">
        <w:rPr>
          <w:rStyle w:val="Strong"/>
          <w:rFonts w:ascii="GHEA Grapalat" w:hAnsi="GHEA Grapalat"/>
          <w:b w:val="0"/>
          <w:sz w:val="20"/>
          <w:szCs w:val="20"/>
        </w:rPr>
        <w:t xml:space="preserve">           </w:t>
      </w:r>
      <w:r w:rsidRPr="00742B79">
        <w:rPr>
          <w:rStyle w:val="Strong"/>
          <w:rFonts w:ascii="GHEA Grapalat" w:hAnsi="GHEA Grapalat"/>
          <w:b w:val="0"/>
          <w:sz w:val="16"/>
          <w:szCs w:val="16"/>
        </w:rPr>
        <w:t>номер заключаемого договора</w:t>
      </w:r>
      <w:r w:rsidRPr="00742B79">
        <w:rPr>
          <w:rFonts w:ascii="GHEA Grapalat" w:eastAsiaTheme="minorHAnsi" w:hAnsi="GHEA Grapalat" w:cstheme="minorBidi"/>
        </w:rPr>
        <w:t xml:space="preserve"> </w:t>
      </w:r>
    </w:p>
    <w:p w:rsidR="007D0798" w:rsidRPr="00742B79" w:rsidRDefault="007D0798" w:rsidP="007D079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42B79">
        <w:rPr>
          <w:rFonts w:ascii="GHEA Grapalat" w:hAnsi="GHEA Grapalat"/>
          <w:sz w:val="20"/>
          <w:szCs w:val="20"/>
          <w:u w:val="single"/>
        </w:rPr>
        <w:t>______________________</w:t>
      </w:r>
      <w:r w:rsidRPr="00742B79">
        <w:rPr>
          <w:rFonts w:ascii="GHEA Grapalat" w:hAnsi="GHEA Grapalat"/>
          <w:sz w:val="20"/>
          <w:szCs w:val="20"/>
          <w:lang w:val="hy-AM"/>
        </w:rPr>
        <w:t xml:space="preserve"> </w:t>
      </w:r>
      <w:r w:rsidRPr="00742B79">
        <w:rPr>
          <w:rFonts w:ascii="GHEA Grapalat" w:eastAsiaTheme="minorHAnsi" w:hAnsi="GHEA Grapalat" w:cstheme="minorBidi"/>
        </w:rPr>
        <w:t xml:space="preserve">   (далее-бенефициар)   и</w:t>
      </w:r>
      <w:r w:rsidRPr="00742B79">
        <w:rPr>
          <w:rStyle w:val="Strong"/>
          <w:rFonts w:ascii="GHEA Grapalat" w:hAnsi="GHEA Grapalat"/>
          <w:b w:val="0"/>
          <w:sz w:val="20"/>
          <w:szCs w:val="20"/>
        </w:rPr>
        <w:t xml:space="preserve">   </w:t>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Style w:val="Strong"/>
          <w:rFonts w:ascii="GHEA Grapalat" w:hAnsi="GHEA Grapalat"/>
          <w:b w:val="0"/>
          <w:sz w:val="20"/>
          <w:szCs w:val="20"/>
          <w:u w:val="single"/>
          <w:lang w:val="hy-AM"/>
        </w:rPr>
        <w:tab/>
      </w:r>
      <w:r w:rsidRPr="00742B79">
        <w:rPr>
          <w:rFonts w:eastAsiaTheme="minorHAnsi" w:cstheme="minorBidi"/>
        </w:rPr>
        <w:t xml:space="preserve">    </w:t>
      </w:r>
    </w:p>
    <w:p w:rsidR="007D0798" w:rsidRPr="00742B79" w:rsidRDefault="007D0798" w:rsidP="007D0798">
      <w:pPr>
        <w:pStyle w:val="NormalWeb"/>
        <w:shd w:val="clear" w:color="auto" w:fill="FFFFFF"/>
        <w:spacing w:before="0" w:beforeAutospacing="0" w:after="0" w:afterAutospacing="0"/>
        <w:ind w:left="-142"/>
        <w:rPr>
          <w:rStyle w:val="Strong"/>
          <w:rFonts w:ascii="GHEA Grapalat" w:hAnsi="GHEA Grapalat"/>
          <w:b w:val="0"/>
          <w:sz w:val="16"/>
          <w:szCs w:val="16"/>
        </w:rPr>
      </w:pPr>
      <w:r w:rsidRPr="00742B79">
        <w:rPr>
          <w:rStyle w:val="Strong"/>
          <w:rFonts w:ascii="GHEA Grapalat" w:hAnsi="GHEA Grapalat"/>
          <w:b w:val="0"/>
          <w:sz w:val="18"/>
          <w:szCs w:val="18"/>
        </w:rPr>
        <w:t xml:space="preserve"> </w:t>
      </w:r>
      <w:r w:rsidRPr="00742B79">
        <w:rPr>
          <w:rStyle w:val="Strong"/>
          <w:rFonts w:ascii="GHEA Grapalat" w:hAnsi="GHEA Grapalat"/>
          <w:b w:val="0"/>
          <w:sz w:val="16"/>
          <w:szCs w:val="16"/>
        </w:rPr>
        <w:t>наименование заказчика                                                                  наименование отобранного участника</w:t>
      </w:r>
    </w:p>
    <w:p w:rsidR="007D0798" w:rsidRPr="00742B79" w:rsidRDefault="007D0798" w:rsidP="007D0798">
      <w:pPr>
        <w:pStyle w:val="NormalWeb"/>
        <w:shd w:val="clear" w:color="auto" w:fill="FFFFFF"/>
        <w:spacing w:before="0" w:beforeAutospacing="0" w:after="0" w:afterAutospacing="0"/>
        <w:ind w:left="-142"/>
        <w:rPr>
          <w:rFonts w:cs="Sylfaen"/>
          <w:sz w:val="16"/>
          <w:szCs w:val="16"/>
          <w:vertAlign w:val="superscript"/>
          <w:lang w:val="hy-AM"/>
        </w:rPr>
      </w:pPr>
      <w:r w:rsidRPr="00742B79">
        <w:rPr>
          <w:rStyle w:val="Strong"/>
          <w:rFonts w:ascii="GHEA Grapalat" w:hAnsi="GHEA Grapalat"/>
          <w:b w:val="0"/>
          <w:sz w:val="16"/>
          <w:szCs w:val="16"/>
        </w:rPr>
        <w:t xml:space="preserve">                                                                </w:t>
      </w:r>
      <w:r w:rsidRPr="00742B79">
        <w:rPr>
          <w:rStyle w:val="Strong"/>
          <w:rFonts w:ascii="GHEA Grapalat" w:hAnsi="GHEA Grapalat"/>
          <w:b w:val="0"/>
          <w:sz w:val="16"/>
          <w:szCs w:val="16"/>
          <w:lang w:val="hy-AM"/>
        </w:rPr>
        <w:tab/>
      </w:r>
    </w:p>
    <w:p w:rsidR="007D0798" w:rsidRPr="00742B79" w:rsidRDefault="007D0798" w:rsidP="007D0798">
      <w:pPr>
        <w:pStyle w:val="NormalWeb"/>
        <w:shd w:val="clear" w:color="auto" w:fill="FFFFFF"/>
        <w:spacing w:before="0" w:beforeAutospacing="0" w:after="0" w:afterAutospacing="0"/>
        <w:jc w:val="both"/>
        <w:rPr>
          <w:rFonts w:ascii="GHEA Grapalat" w:hAnsi="GHEA Grapalat"/>
          <w:sz w:val="20"/>
          <w:szCs w:val="20"/>
        </w:rPr>
      </w:pPr>
      <w:r w:rsidRPr="00742B79">
        <w:rPr>
          <w:rFonts w:eastAsiaTheme="minorHAnsi" w:cstheme="minorBidi"/>
        </w:rPr>
        <w:t>(</w:t>
      </w:r>
      <w:r w:rsidRPr="00742B79">
        <w:rPr>
          <w:rFonts w:ascii="GHEA Grapalat" w:eastAsiaTheme="minorHAnsi" w:hAnsi="GHEA Grapalat" w:cstheme="minorBidi"/>
        </w:rPr>
        <w:t xml:space="preserve">далее-принципал). </w:t>
      </w:r>
    </w:p>
    <w:p w:rsidR="007D0798" w:rsidRPr="00FC3A49"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Strong"/>
          <w:rFonts w:ascii="GHEA Grapalat" w:hAnsi="GHEA Grapalat"/>
          <w:color w:val="FF0000"/>
          <w:sz w:val="20"/>
          <w:szCs w:val="20"/>
          <w:lang w:val="hy-AM"/>
        </w:rPr>
        <w:tab/>
      </w:r>
      <w:r w:rsidRPr="00FC3A49">
        <w:rPr>
          <w:rStyle w:val="Strong"/>
          <w:rFonts w:ascii="GHEA Grapalat" w:hAnsi="GHEA Grapalat"/>
          <w:color w:val="FF0000"/>
          <w:sz w:val="20"/>
          <w:szCs w:val="20"/>
          <w:lang w:val="hy-AM"/>
        </w:rPr>
        <w:tab/>
      </w:r>
      <w:r w:rsidRPr="00FC3A49">
        <w:rPr>
          <w:rFonts w:eastAsiaTheme="minorHAnsi" w:cstheme="minorBidi"/>
          <w:color w:val="FF0000"/>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7D0798" w:rsidRPr="00616AAA" w:rsidRDefault="007D0798" w:rsidP="007D0798">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C5078">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7D0798" w:rsidRPr="00616AAA" w:rsidRDefault="007D0798" w:rsidP="007D079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r w:rsidR="006F3FF8">
        <w:rPr>
          <w:rFonts w:ascii="GHEA Grapalat" w:eastAsiaTheme="minorHAnsi" w:hAnsi="GHEA Grapalat" w:cstheme="minorBidi"/>
          <w:sz w:val="18"/>
          <w:szCs w:val="18"/>
        </w:rPr>
        <w:t>*</w:t>
      </w:r>
    </w:p>
    <w:p w:rsidR="007D0798" w:rsidRPr="00616AAA" w:rsidRDefault="007D0798" w:rsidP="007D079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7D0798" w:rsidRPr="00616AAA" w:rsidRDefault="007D0798" w:rsidP="007D079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r w:rsidRPr="00C43D00">
        <w:rPr>
          <w:rFonts w:ascii="GHEA Grapalat" w:eastAsiaTheme="minorHAnsi" w:hAnsi="GHEA Grapalat" w:cstheme="minorBidi"/>
        </w:rPr>
        <w:t xml:space="preserve">5. Гарантия действует </w:t>
      </w:r>
      <w:r w:rsidR="00E22448">
        <w:rPr>
          <w:rFonts w:ascii="GHEA Grapalat" w:eastAsiaTheme="minorHAnsi" w:hAnsi="GHEA Grapalat" w:cstheme="minorBidi"/>
        </w:rPr>
        <w:t xml:space="preserve">с момента выпуска и в силе </w:t>
      </w:r>
      <w:r w:rsidRPr="00C43D00">
        <w:rPr>
          <w:rFonts w:ascii="GHEA Grapalat" w:eastAsiaTheme="minorHAnsi" w:hAnsi="GHEA Grapalat" w:cstheme="minorBidi"/>
        </w:rPr>
        <w:t>со дня вступления в силу договора N________________________ заключаемого  между  бенефициаром и</w:t>
      </w:r>
      <w:del w:id="17" w:author="Inesa Kocharyan" w:date="2023-07-07T17:34:00Z">
        <w:r w:rsidRPr="00C43D00" w:rsidDel="00E22448">
          <w:rPr>
            <w:rFonts w:ascii="GHEA Grapalat" w:eastAsiaTheme="minorHAnsi" w:hAnsi="GHEA Grapalat" w:cstheme="minorBidi"/>
          </w:rPr>
          <w:delText xml:space="preserve"> </w:delText>
        </w:r>
      </w:del>
      <w:r w:rsidRPr="00C43D00">
        <w:rPr>
          <w:rFonts w:ascii="GHEA Grapalat" w:eastAsiaTheme="minorHAnsi" w:hAnsi="GHEA Grapalat" w:cstheme="minorBidi"/>
        </w:rPr>
        <w:t xml:space="preserve">    </w:t>
      </w:r>
    </w:p>
    <w:p w:rsidR="007D0798" w:rsidRPr="00C43D00" w:rsidRDefault="00E22448" w:rsidP="007D0798">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7D0798" w:rsidRPr="00C43D00">
        <w:rPr>
          <w:rFonts w:ascii="GHEA Grapalat" w:eastAsiaTheme="minorHAnsi" w:hAnsi="GHEA Grapalat" w:cstheme="minorBidi"/>
          <w:sz w:val="18"/>
          <w:szCs w:val="18"/>
        </w:rPr>
        <w:t>номер заключаемого договара</w:t>
      </w:r>
    </w:p>
    <w:p w:rsidR="007D0798" w:rsidRPr="00C43D00" w:rsidRDefault="007D0798" w:rsidP="007D0798">
      <w:pPr>
        <w:pStyle w:val="NormalWeb"/>
        <w:shd w:val="clear" w:color="auto" w:fill="FFFFFF"/>
        <w:ind w:firstLine="374"/>
        <w:contextualSpacing/>
        <w:jc w:val="both"/>
        <w:rPr>
          <w:rFonts w:ascii="GHEA Grapalat" w:eastAsiaTheme="minorHAnsi" w:hAnsi="GHEA Grapalat" w:cstheme="minorBidi"/>
        </w:rPr>
      </w:pPr>
    </w:p>
    <w:p w:rsidR="007D0798" w:rsidRPr="00C43D00" w:rsidRDefault="00E22448" w:rsidP="007D0798">
      <w:pPr>
        <w:pStyle w:val="NormalWeb"/>
        <w:shd w:val="clear" w:color="auto" w:fill="FFFFFF"/>
        <w:contextualSpacing/>
        <w:jc w:val="both"/>
        <w:rPr>
          <w:rFonts w:ascii="GHEA Grapalat" w:eastAsiaTheme="minorHAnsi" w:hAnsi="GHEA Grapalat" w:cstheme="minorBidi"/>
          <w:lang w:val="hy-AM"/>
        </w:rPr>
      </w:pPr>
      <w:r w:rsidRPr="00C43D00">
        <w:rPr>
          <w:rFonts w:ascii="GHEA Grapalat" w:eastAsiaTheme="minorHAnsi" w:hAnsi="GHEA Grapalat" w:cstheme="minorBidi"/>
        </w:rPr>
        <w:t xml:space="preserve">принципалом </w:t>
      </w:r>
      <w:r w:rsidR="007D0798" w:rsidRPr="00C43D00">
        <w:rPr>
          <w:rFonts w:ascii="GHEA Grapalat" w:eastAsiaTheme="minorHAnsi" w:hAnsi="GHEA Grapalat" w:cstheme="minorBidi"/>
        </w:rPr>
        <w:t xml:space="preserve">и  действует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в</w:t>
      </w:r>
      <w:r w:rsidR="007D0798" w:rsidRPr="00C43D00">
        <w:rPr>
          <w:rFonts w:ascii="GHEA Grapalat" w:hAnsi="GHEA Grapalat"/>
        </w:rPr>
        <w:t>ключительно</w:t>
      </w:r>
      <w:r w:rsidR="007D0798" w:rsidRPr="00C43D00">
        <w:rPr>
          <w:rFonts w:ascii="GHEA Grapalat" w:eastAsiaTheme="minorHAnsi" w:hAnsi="GHEA Grapalat" w:cstheme="minorBidi"/>
        </w:rPr>
        <w:t xml:space="preserve">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девяностого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рабочего </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дня</w:t>
      </w:r>
      <w:r w:rsidR="007D0798" w:rsidRPr="00C43D00">
        <w:rPr>
          <w:rFonts w:ascii="GHEA Grapalat" w:eastAsiaTheme="minorHAnsi" w:hAnsi="GHEA Grapalat" w:cstheme="minorBidi"/>
          <w:lang w:val="hy-AM"/>
        </w:rPr>
        <w:t xml:space="preserve">   </w:t>
      </w:r>
      <w:r w:rsidR="007D0798" w:rsidRPr="00C43D00">
        <w:rPr>
          <w:rFonts w:ascii="GHEA Grapalat" w:eastAsiaTheme="minorHAnsi" w:hAnsi="GHEA Grapalat" w:cstheme="minorBidi"/>
        </w:rPr>
        <w:t xml:space="preserve">следующего за днем </w:t>
      </w:r>
    </w:p>
    <w:p w:rsidR="007D0798" w:rsidRPr="00C43D00" w:rsidRDefault="007D0798" w:rsidP="007D0798">
      <w:pPr>
        <w:pStyle w:val="NormalWeb"/>
        <w:shd w:val="clear" w:color="auto" w:fill="FFFFFF"/>
        <w:contextualSpacing/>
        <w:jc w:val="both"/>
        <w:rPr>
          <w:rFonts w:ascii="GHEA Grapalat" w:eastAsiaTheme="minorHAnsi" w:hAnsi="GHEA Grapalat" w:cstheme="minorBidi"/>
          <w:sz w:val="18"/>
          <w:szCs w:val="18"/>
          <w:lang w:val="hy-AM"/>
        </w:rPr>
      </w:pPr>
    </w:p>
    <w:p w:rsidR="007D0798" w:rsidRPr="00C43D00" w:rsidRDefault="007D0798" w:rsidP="007D0798">
      <w:pPr>
        <w:pStyle w:val="NormalWeb"/>
        <w:shd w:val="clear" w:color="auto" w:fill="FFFFFF"/>
        <w:contextualSpacing/>
        <w:jc w:val="center"/>
        <w:rPr>
          <w:rFonts w:eastAsiaTheme="minorHAnsi" w:cstheme="minorBidi"/>
        </w:rPr>
      </w:pPr>
      <w:r w:rsidRPr="00C43D00">
        <w:rPr>
          <w:rFonts w:ascii="GHEA Grapalat" w:eastAsiaTheme="minorHAnsi" w:hAnsi="GHEA Grapalat" w:cstheme="minorBidi"/>
          <w:lang w:val="hy-AM"/>
        </w:rPr>
        <w:t>--------------------------------------------------------</w:t>
      </w:r>
      <w:r w:rsidRPr="00C43D00">
        <w:rPr>
          <w:rFonts w:ascii="GHEA Grapalat" w:eastAsiaTheme="minorHAnsi" w:hAnsi="GHEA Grapalat" w:cstheme="minorBidi"/>
        </w:rPr>
        <w:t>------------------</w:t>
      </w:r>
      <w:r w:rsidRPr="00C43D00">
        <w:rPr>
          <w:rFonts w:ascii="GHEA Grapalat" w:eastAsiaTheme="minorHAnsi" w:hAnsi="GHEA Grapalat" w:cstheme="minorBidi"/>
          <w:lang w:val="hy-AM"/>
        </w:rPr>
        <w:t>----------------------</w:t>
      </w:r>
      <w:r w:rsidRPr="00C43D00">
        <w:rPr>
          <w:rFonts w:eastAsiaTheme="minorHAnsi" w:cstheme="minorBidi"/>
        </w:rPr>
        <w:t xml:space="preserve"> </w:t>
      </w:r>
      <w:r w:rsidRPr="00C43D00">
        <w:rPr>
          <w:rFonts w:eastAsiaTheme="minorHAnsi" w:cstheme="minorBidi"/>
          <w:lang w:val="hy-AM"/>
        </w:rPr>
        <w:t>.</w:t>
      </w:r>
      <w:r w:rsidRPr="00C43D00">
        <w:rPr>
          <w:rFonts w:eastAsiaTheme="minorHAnsi" w:cstheme="minorBidi"/>
        </w:rPr>
        <w:t xml:space="preserve">                    </w:t>
      </w:r>
      <w:r w:rsidRPr="00C43D00">
        <w:rPr>
          <w:rFonts w:ascii="GHEA Grapalat" w:hAnsi="GHEA Grapalat"/>
          <w:sz w:val="16"/>
          <w:szCs w:val="16"/>
        </w:rPr>
        <w:t xml:space="preserve"> крайний  срок</w:t>
      </w:r>
      <w:r w:rsidRPr="00C43D00">
        <w:rPr>
          <w:rFonts w:ascii="GHEA Grapalat" w:eastAsiaTheme="minorHAnsi" w:hAnsi="GHEA Grapalat" w:cstheme="minorBidi"/>
          <w:sz w:val="16"/>
          <w:szCs w:val="16"/>
        </w:rPr>
        <w:t xml:space="preserve"> выполнения работ</w:t>
      </w:r>
      <w:r w:rsidRPr="00C43D00">
        <w:rPr>
          <w:rFonts w:ascii="GHEA Grapalat" w:hAnsi="GHEA Grapalat"/>
          <w:sz w:val="16"/>
          <w:szCs w:val="16"/>
        </w:rPr>
        <w:t xml:space="preserve">, предусмотренный заключаемым </w:t>
      </w:r>
      <w:r w:rsidR="00E85BF3">
        <w:rPr>
          <w:rFonts w:ascii="GHEA Grapalat" w:hAnsi="GHEA Grapalat"/>
          <w:sz w:val="16"/>
          <w:szCs w:val="16"/>
        </w:rPr>
        <w:t>договором</w:t>
      </w:r>
    </w:p>
    <w:p w:rsidR="007D0798" w:rsidRPr="00C43D00" w:rsidRDefault="007D0798" w:rsidP="007D0798">
      <w:pPr>
        <w:pStyle w:val="NormalWeb"/>
        <w:shd w:val="clear" w:color="auto" w:fill="FFFFFF"/>
        <w:contextualSpacing/>
        <w:jc w:val="center"/>
        <w:rPr>
          <w:rFonts w:eastAsiaTheme="minorHAnsi" w:cstheme="minorBidi"/>
        </w:rPr>
      </w:pPr>
    </w:p>
    <w:p w:rsidR="009426A2" w:rsidRDefault="007D0798" w:rsidP="007D0798">
      <w:pPr>
        <w:pStyle w:val="NormalWeb"/>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C43D00">
        <w:rPr>
          <w:rFonts w:ascii="GHEA Grapalat" w:eastAsiaTheme="minorHAnsi" w:hAnsi="GHEA Grapalat" w:cstheme="minorBidi"/>
          <w:lang w:val="hy-AM"/>
        </w:rPr>
        <w:t xml:space="preserve"> </w:t>
      </w:r>
      <w:r w:rsidRPr="00C43D00">
        <w:rPr>
          <w:rFonts w:ascii="GHEA Grapalat" w:eastAsiaTheme="minorHAnsi" w:hAnsi="GHEA Grapalat" w:cstheme="minorBidi"/>
        </w:rPr>
        <w:t>электронной почты высылает воспроизведенный (отсканированный) с оригинала настояшей гарантии вариант также на адрес электронной почты секретаря оценочной комиссии</w:t>
      </w:r>
      <w:r w:rsidR="009426A2">
        <w:rPr>
          <w:rFonts w:ascii="GHEA Grapalat" w:eastAsiaTheme="minorHAnsi" w:hAnsi="GHEA Grapalat" w:cstheme="minorBidi"/>
        </w:rPr>
        <w:t>---------------------------------------------------------------------------------------------------</w:t>
      </w:r>
      <w:r w:rsidRPr="00C43D00">
        <w:rPr>
          <w:rFonts w:ascii="GHEA Grapalat" w:eastAsiaTheme="minorHAnsi" w:hAnsi="GHEA Grapalat" w:cstheme="minorBidi"/>
        </w:rPr>
        <w:t xml:space="preserve">, </w:t>
      </w:r>
    </w:p>
    <w:p w:rsidR="009426A2" w:rsidRDefault="009426A2" w:rsidP="007D0798">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rsidR="007D0798" w:rsidRPr="00C43D00" w:rsidRDefault="007D0798" w:rsidP="007D0798">
      <w:pPr>
        <w:pStyle w:val="NormalWeb"/>
        <w:shd w:val="clear" w:color="auto" w:fill="FFFFFF"/>
        <w:contextualSpacing/>
        <w:jc w:val="both"/>
        <w:rPr>
          <w:rFonts w:ascii="GHEA Grapalat" w:eastAsiaTheme="minorHAnsi" w:hAnsi="GHEA Grapalat" w:cstheme="minorBidi"/>
        </w:rPr>
      </w:pPr>
      <w:r w:rsidRPr="00C43D00">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7D0798" w:rsidRPr="00B138F3" w:rsidRDefault="007D0798" w:rsidP="007D0798">
      <w:pPr>
        <w:pStyle w:val="NormalWeb"/>
        <w:shd w:val="clear" w:color="auto" w:fill="FFFFFF"/>
        <w:contextualSpacing/>
        <w:jc w:val="both"/>
        <w:rPr>
          <w:rStyle w:val="Strong"/>
          <w:rFonts w:ascii="GHEA Grapalat" w:hAnsi="GHEA Grapalat"/>
          <w:b w:val="0"/>
          <w:bCs w:val="0"/>
          <w:sz w:val="20"/>
          <w:szCs w:val="20"/>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7D0798" w:rsidRPr="00616AAA" w:rsidRDefault="007D0798" w:rsidP="007D0798">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7D0798" w:rsidRPr="00616AAA"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D0798" w:rsidRPr="00616AAA" w:rsidRDefault="007D0798" w:rsidP="007D0798">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D0798"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D0798" w:rsidRPr="00367717"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367717">
        <w:rPr>
          <w:rFonts w:ascii="GHEA Grapalat" w:eastAsiaTheme="minorHAnsi" w:hAnsi="GHEA Grapalat" w:cstheme="minorBidi"/>
        </w:rPr>
        <w:t>12. В день предоставления гарантии лицо, выдающее гарантию, с официального адреса</w:t>
      </w:r>
      <w:r w:rsidRPr="00367717">
        <w:rPr>
          <w:rFonts w:ascii="GHEA Grapalat" w:eastAsiaTheme="minorHAnsi" w:hAnsi="GHEA Grapalat" w:cstheme="minorBidi"/>
          <w:lang w:val="hy-AM"/>
        </w:rPr>
        <w:t xml:space="preserve"> </w:t>
      </w:r>
      <w:r w:rsidRPr="0036771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 xml:space="preserve">указанный в приглашении к процедуре закупок </w:t>
      </w:r>
      <w:r w:rsidR="00D72AC9" w:rsidRPr="00367717">
        <w:rPr>
          <w:rFonts w:ascii="GHEA Grapalat" w:eastAsiaTheme="minorHAnsi" w:hAnsi="GHEA Grapalat" w:cstheme="minorBidi"/>
        </w:rPr>
        <w:t xml:space="preserve"> </w:t>
      </w:r>
      <w:r w:rsidRPr="00367717">
        <w:rPr>
          <w:rFonts w:ascii="GHEA Grapalat" w:eastAsiaTheme="minorHAnsi" w:hAnsi="GHEA Grapalat" w:cstheme="minorBidi"/>
        </w:rPr>
        <w:t>под кодом  ---   -------------.</w:t>
      </w:r>
    </w:p>
    <w:p w:rsidR="007D0798" w:rsidRPr="00367717" w:rsidRDefault="007D0798" w:rsidP="00D72AC9">
      <w:pPr>
        <w:pStyle w:val="NormalWeb"/>
        <w:shd w:val="clear" w:color="auto" w:fill="FFFFFF"/>
        <w:spacing w:before="0" w:beforeAutospacing="0" w:after="0" w:afterAutospacing="0"/>
        <w:ind w:firstLine="375"/>
        <w:rPr>
          <w:rFonts w:ascii="GHEA Grapalat" w:eastAsiaTheme="minorHAnsi" w:hAnsi="GHEA Grapalat" w:cstheme="minorBidi"/>
          <w:sz w:val="16"/>
          <w:szCs w:val="16"/>
        </w:rPr>
      </w:pPr>
      <w:r w:rsidRPr="00367717">
        <w:rPr>
          <w:rFonts w:ascii="GHEA Grapalat" w:eastAsiaTheme="minorHAnsi" w:hAnsi="GHEA Grapalat" w:cstheme="minorBidi"/>
          <w:sz w:val="16"/>
          <w:szCs w:val="16"/>
        </w:rPr>
        <w:t>код процедуры</w:t>
      </w:r>
    </w:p>
    <w:p w:rsidR="007D0798" w:rsidRPr="00367717"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67717">
        <w:rPr>
          <w:rFonts w:ascii="GHEA Grapalat" w:hAnsi="GHEA Grapalat"/>
          <w:sz w:val="20"/>
          <w:szCs w:val="20"/>
          <w:lang w:val="hy-AM"/>
        </w:rPr>
        <w:t>Руководитель исполнительного органа</w:t>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D0798" w:rsidRPr="00367717" w:rsidRDefault="007D0798" w:rsidP="007D0798">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r w:rsidRPr="00367717">
        <w:rPr>
          <w:rFonts w:ascii="GHEA Grapalat" w:hAnsi="GHEA Grapalat"/>
          <w:sz w:val="20"/>
          <w:szCs w:val="20"/>
          <w:u w:val="single"/>
          <w:lang w:val="hy-AM"/>
        </w:rPr>
        <w:tab/>
      </w:r>
    </w:p>
    <w:p w:rsidR="007D0798" w:rsidRPr="00367717" w:rsidRDefault="007D0798" w:rsidP="007D0798">
      <w:pPr>
        <w:pStyle w:val="NormalWeb"/>
        <w:shd w:val="clear" w:color="auto" w:fill="FFFFFF"/>
        <w:spacing w:before="0" w:beforeAutospacing="0" w:after="0" w:afterAutospacing="0"/>
        <w:rPr>
          <w:rFonts w:ascii="GHEA Grapalat" w:hAnsi="GHEA Grapalat" w:cs="Sylfaen"/>
          <w:vertAlign w:val="superscript"/>
        </w:rPr>
      </w:pPr>
      <w:r w:rsidRPr="00367717">
        <w:rPr>
          <w:rFonts w:ascii="GHEA Grapalat" w:hAnsi="GHEA Grapalat" w:cs="Sylfaen"/>
          <w:vertAlign w:val="superscript"/>
          <w:lang w:val="hy-AM"/>
        </w:rPr>
        <w:t xml:space="preserve">                                                        </w:t>
      </w:r>
      <w:r w:rsidRPr="00367717">
        <w:rPr>
          <w:rFonts w:ascii="GHEA Grapalat" w:hAnsi="GHEA Grapalat" w:cs="Sylfaen"/>
          <w:vertAlign w:val="superscript"/>
        </w:rPr>
        <w:t>число, месяц, год</w:t>
      </w:r>
    </w:p>
    <w:p w:rsidR="007D0798" w:rsidRPr="00FC3A49" w:rsidRDefault="007D0798" w:rsidP="007D0798">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D0798" w:rsidRDefault="007D0798">
      <w:pPr>
        <w:rPr>
          <w:rFonts w:ascii="GHEA Grapalat" w:hAnsi="GHEA Grapalat"/>
          <w:b/>
        </w:rPr>
      </w:pPr>
      <w:r>
        <w:rPr>
          <w:rFonts w:ascii="GHEA Grapalat" w:hAnsi="GHEA Grapalat"/>
          <w:b/>
        </w:rPr>
        <w:br w:type="page"/>
      </w:r>
    </w:p>
    <w:p w:rsidR="00B80444" w:rsidRDefault="00B80444">
      <w:pPr>
        <w:rPr>
          <w:rFonts w:ascii="GHEA Grapalat" w:hAnsi="GHEA Grapalat"/>
          <w:b/>
        </w:rPr>
      </w:pP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23"/>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D97094" w:rsidRPr="002F47FD">
        <w:rPr>
          <w:rFonts w:ascii="GHEA Grapalat" w:hAnsi="GHEA Grapalat"/>
        </w:rPr>
        <w:t>ARZNIH-</w:t>
      </w:r>
      <w:r w:rsidR="00D97094" w:rsidRPr="00ED3BA4">
        <w:rPr>
          <w:rFonts w:ascii="GHEA Grapalat" w:hAnsi="GHEA Grapalat"/>
          <w:i/>
        </w:rPr>
        <w:t>GH</w:t>
      </w:r>
      <w:r w:rsidR="00D97094">
        <w:rPr>
          <w:rFonts w:ascii="GHEA Grapalat" w:hAnsi="GHEA Grapalat"/>
          <w:i/>
        </w:rPr>
        <w:t>AShDzB</w:t>
      </w:r>
      <w:r w:rsidR="00D97094" w:rsidRPr="002F47FD">
        <w:rPr>
          <w:rFonts w:ascii="GHEA Grapalat" w:hAnsi="GHEA Grapalat"/>
        </w:rPr>
        <w:t>-2025/2</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Default="00BB28C8" w:rsidP="002F47FD">
      <w:pPr>
        <w:ind w:firstLine="708"/>
        <w:jc w:val="both"/>
        <w:rPr>
          <w:ins w:id="18" w:author="Inesa Kocharyan" w:date="2024-02-09T17:30:00Z"/>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sidR="002F47FD" w:rsidRPr="002F47FD">
        <w:rPr>
          <w:rFonts w:ascii="GHEA Grapalat" w:hAnsi="GHEA Grapalat"/>
        </w:rPr>
        <w:t xml:space="preserve">АСФАТИРОВАНИЕ УЛИЧНЫХ РАБОТ В ОБЩИНЕ АРЗНИ КОТАЙКСКОГО РЕГИОНА РА </w:t>
      </w:r>
      <w:r w:rsidRPr="009F3DC7">
        <w:rPr>
          <w:rFonts w:ascii="GHEA Grapalat" w:hAnsi="GHEA Grapalat"/>
        </w:rPr>
        <w:t>работы (далее — работа), а Заказчик обязуется принимать выполненную работу и платить за нее.</w:t>
      </w:r>
    </w:p>
    <w:p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w:t>
      </w:r>
      <w:r w:rsidRPr="00B7135E">
        <w:rPr>
          <w:rFonts w:ascii="GHEA Grapalat" w:hAnsi="GHEA Grapalat"/>
        </w:rPr>
        <w:lastRenderedPageBreak/>
        <w:t xml:space="preserve">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w:t>
      </w:r>
      <w:r w:rsidR="00B01410" w:rsidRPr="00391653">
        <w:rPr>
          <w:rFonts w:ascii="GHEA Grapalat" w:hAnsi="GHEA Grapalat"/>
          <w:b/>
        </w:rPr>
        <w:t xml:space="preserve"> </w:t>
      </w:r>
      <w:r w:rsidRPr="00391653">
        <w:rPr>
          <w:rFonts w:ascii="GHEA Grapalat" w:hAnsi="GHEA Grapalat"/>
          <w:b/>
        </w:rPr>
        <w:t>---/---"</w:t>
      </w:r>
      <w:r w:rsidRPr="00391653">
        <w:rPr>
          <w:rFonts w:ascii="GHEA Grapalat" w:hAnsi="GHEA Grapalat"/>
          <w:sz w:val="20"/>
          <w:szCs w:val="20"/>
        </w:rPr>
        <w:t>.</w:t>
      </w:r>
    </w:p>
    <w:p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 xml:space="preserve">В случае прекращения договора по основаниям, предусмотренным законом или договором, до приемки Заказчиком результата работы, выполненной </w:t>
      </w:r>
      <w:r w:rsidRPr="009F3DC7">
        <w:rPr>
          <w:rFonts w:ascii="GHEA Grapalat" w:hAnsi="GHEA Grapalat"/>
        </w:rPr>
        <w:lastRenderedPageBreak/>
        <w:t>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Default="00BB28C8" w:rsidP="00BB28C8">
      <w:pPr>
        <w:widowControl w:val="0"/>
        <w:tabs>
          <w:tab w:val="left" w:pos="1276"/>
        </w:tabs>
        <w:spacing w:after="160" w:line="360" w:lineRule="auto"/>
        <w:ind w:firstLine="567"/>
        <w:jc w:val="both"/>
        <w:rPr>
          <w:ins w:id="19"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3234B7" w:rsidRPr="003B0CA7" w:rsidRDefault="003234B7" w:rsidP="003234B7">
      <w:pPr>
        <w:pStyle w:val="HTMLPreformatted"/>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CF1054" w:rsidRDefault="00BB28C8" w:rsidP="00BB28C8">
      <w:pPr>
        <w:widowControl w:val="0"/>
        <w:tabs>
          <w:tab w:val="left" w:pos="1276"/>
        </w:tabs>
        <w:spacing w:after="160" w:line="360" w:lineRule="auto"/>
        <w:ind w:firstLine="567"/>
        <w:jc w:val="both"/>
        <w:rPr>
          <w:ins w:id="20"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21" w:author="Inesa Kocharyan" w:date="2024-02-09T17:45:00Z">
        <w:r w:rsidR="00CF1054">
          <w:rPr>
            <w:rFonts w:ascii="GHEA Grapalat" w:hAnsi="GHEA Grapalat"/>
          </w:rPr>
          <w:t>:</w:t>
        </w:r>
      </w:ins>
    </w:p>
    <w:p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 xml:space="preserve">При сдаче результата работы Заказчику, сообщать ему о тех требованиях и правилах, соблюдение которых необходимо для эффективного и </w:t>
      </w:r>
      <w:r w:rsidRPr="009F3DC7">
        <w:rPr>
          <w:rFonts w:ascii="GHEA Grapalat" w:hAnsi="GHEA Grapalat"/>
        </w:rPr>
        <w:lastRenderedPageBreak/>
        <w:t>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24"/>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w:t>
      </w:r>
      <w:r w:rsidR="00165A51" w:rsidRPr="0010519D">
        <w:rPr>
          <w:rFonts w:ascii="GHEA Grapalat" w:hAnsi="GHEA Grapalat"/>
        </w:rPr>
        <w:lastRenderedPageBreak/>
        <w:t>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25"/>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w:t>
      </w:r>
      <w:r>
        <w:rPr>
          <w:rFonts w:ascii="GHEA Grapalat" w:hAnsi="GHEA Grapalat"/>
        </w:rPr>
        <w:lastRenderedPageBreak/>
        <w:t>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xml:space="preserve">, установленной постановлением Правительства Республики Армения № 596-N от </w:t>
      </w:r>
      <w:r>
        <w:rPr>
          <w:rFonts w:ascii="GHEA Grapalat" w:hAnsi="GHEA Grapalat"/>
          <w:sz w:val="24"/>
          <w:szCs w:val="24"/>
        </w:rPr>
        <w:lastRenderedPageBreak/>
        <w:t>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w:t>
      </w:r>
      <w:r w:rsidRPr="00A542E3">
        <w:rPr>
          <w:rFonts w:ascii="GHEA Grapalat" w:hAnsi="GHEA Grapalat"/>
        </w:rPr>
        <w:lastRenderedPageBreak/>
        <w:t xml:space="preserve">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26"/>
        <w:t>28</w:t>
      </w:r>
      <w:r w:rsidRPr="00A542E3">
        <w:rPr>
          <w:rFonts w:ascii="GHEA Grapalat" w:hAnsi="GHEA Grapalat"/>
        </w:rPr>
        <w:t>.</w:t>
      </w:r>
    </w:p>
    <w:p w:rsidR="00BB28C8" w:rsidRDefault="00BB28C8" w:rsidP="00BB28C8">
      <w:pPr>
        <w:widowControl w:val="0"/>
        <w:tabs>
          <w:tab w:val="left" w:pos="1276"/>
        </w:tabs>
        <w:spacing w:after="160" w:line="360" w:lineRule="auto"/>
        <w:ind w:firstLine="567"/>
        <w:jc w:val="both"/>
        <w:rPr>
          <w:ins w:id="22"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EB3DD2" w:rsidRPr="009F3DC7" w:rsidRDefault="00EB3DD2" w:rsidP="00EB3DD2">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AC341B">
        <w:rPr>
          <w:rFonts w:ascii="GHEA Grapalat" w:hAnsi="GHEA Grapalat" w:cs="Sylfaen"/>
        </w:rPr>
        <w:t>ого</w:t>
      </w:r>
      <w:r w:rsidR="00AC341B" w:rsidRPr="00C8334C">
        <w:rPr>
          <w:rFonts w:ascii="GHEA Grapalat" w:hAnsi="GHEA Grapalat" w:cs="Sylfaen"/>
        </w:rPr>
        <w:t xml:space="preserve"> </w:t>
      </w:r>
      <w:r w:rsidR="00AC341B" w:rsidRPr="00477D2B">
        <w:rPr>
          <w:rFonts w:ascii="GHEA Grapalat" w:hAnsi="GHEA Grapalat" w:cs="Sylfaen"/>
        </w:rPr>
        <w:t>надзора</w:t>
      </w:r>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27"/>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66775" w:rsidRDefault="00BB28C8" w:rsidP="00E21361">
      <w:pPr>
        <w:widowControl w:val="0"/>
        <w:tabs>
          <w:tab w:val="left" w:pos="1134"/>
        </w:tabs>
        <w:spacing w:after="160" w:line="360" w:lineRule="auto"/>
        <w:ind w:firstLine="567"/>
        <w:jc w:val="both"/>
        <w:rPr>
          <w:ins w:id="23"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00BB28C8"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1167B6" w:rsidRDefault="001167B6" w:rsidP="001167B6">
      <w:pPr>
        <w:pStyle w:val="HTMLPreformatted"/>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rsidR="001167B6" w:rsidRPr="00391653" w:rsidRDefault="001167B6" w:rsidP="001167B6">
      <w:pPr>
        <w:pStyle w:val="HTMLPreformatted"/>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8"/>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 xml:space="preserve">За каждый зафиксированный случай несоблюдения требований, установленных градостроительной нормативно-технической и утвержденной </w:t>
      </w:r>
      <w:r w:rsidR="006263C5" w:rsidRPr="00477D2B">
        <w:rPr>
          <w:rFonts w:ascii="GHEA Grapalat" w:hAnsi="GHEA Grapalat"/>
        </w:rPr>
        <w:lastRenderedPageBreak/>
        <w:t>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TableGrid"/>
        <w:tblW w:w="0" w:type="auto"/>
        <w:tblLook w:val="04A0" w:firstRow="1" w:lastRow="0" w:firstColumn="1" w:lastColumn="0" w:noHBand="0" w:noVBand="1"/>
      </w:tblPr>
      <w:tblGrid>
        <w:gridCol w:w="2631"/>
        <w:gridCol w:w="2631"/>
        <w:gridCol w:w="2632"/>
      </w:tblGrid>
      <w:tr w:rsidR="006263C5" w:rsidTr="00476E9A">
        <w:tc>
          <w:tcPr>
            <w:tcW w:w="2631" w:type="dxa"/>
            <w:tcBorders>
              <w:top w:val="single" w:sz="4" w:space="0" w:color="auto"/>
              <w:left w:val="single" w:sz="4" w:space="0" w:color="auto"/>
              <w:bottom w:val="single" w:sz="4" w:space="0" w:color="auto"/>
              <w:right w:val="single" w:sz="4" w:space="0" w:color="auto"/>
            </w:tcBorders>
            <w:hideMark/>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rsidTr="00476E9A">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bl>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9F3DC7">
        <w:rPr>
          <w:rFonts w:ascii="GHEA Grapalat" w:hAnsi="GHEA Grapalat"/>
        </w:rPr>
        <w:lastRenderedPageBreak/>
        <w:t>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29"/>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Pr>
          <w:rFonts w:ascii="GHEA Grapalat" w:hAnsi="GHEA Grapalat"/>
        </w:rPr>
        <w:t xml:space="preserve">. </w:t>
      </w:r>
      <w:r w:rsidR="00BE6511" w:rsidRPr="00BE6511">
        <w:rPr>
          <w:rFonts w:ascii="GHEA Grapalat" w:hAnsi="GHEA Grapalat"/>
        </w:rPr>
        <w:t xml:space="preserve">При этом в случае применения настоящего подпункта </w:t>
      </w:r>
      <w:r w:rsidR="00595725">
        <w:rPr>
          <w:rFonts w:ascii="GHEA Grapalat" w:hAnsi="GHEA Grapalat"/>
        </w:rPr>
        <w:t>субподрядчиком</w:t>
      </w:r>
      <w:r w:rsidR="00BE6511"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BE6511">
        <w:rPr>
          <w:rFonts w:ascii="GHEA Grapalat" w:hAnsi="GHEA Grapalat"/>
        </w:rPr>
        <w:t>.</w:t>
      </w:r>
      <w:r w:rsidR="00155366">
        <w:rPr>
          <w:rStyle w:val="FootnoteReference"/>
          <w:rFonts w:ascii="GHEA Grapalat" w:hAnsi="GHEA Grapalat"/>
        </w:rPr>
        <w:footnoteReference w:customMarkFollows="1" w:id="30"/>
        <w:t>32</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773E7C">
        <w:rPr>
          <w:rStyle w:val="FootnoteReference"/>
          <w:rFonts w:ascii="GHEA Grapalat" w:hAnsi="GHEA Grapalat"/>
        </w:rPr>
        <w:footnoteReference w:customMarkFollows="1" w:id="31"/>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244B5D" w:rsidRPr="00DC64D2" w:rsidRDefault="00244B5D" w:rsidP="004B4A95">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E64589">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323C68">
        <w:rPr>
          <w:rStyle w:val="ezkurwreuab5ozgtqnkl"/>
          <w:rFonts w:ascii="GHEA Grapalat" w:hAnsi="GHEA Grapalat"/>
        </w:rPr>
        <w:t xml:space="preserve"> </w:t>
      </w:r>
      <w:r w:rsidR="00323C68" w:rsidRPr="00323C68">
        <w:rPr>
          <w:rStyle w:val="ezkurwreuab5ozgtqnkl"/>
          <w:rFonts w:ascii="GHEA Grapalat" w:hAnsi="GHEA Grapalat"/>
          <w:vertAlign w:val="superscript"/>
        </w:rPr>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w:t>
      </w:r>
      <w:r w:rsidRPr="009F3DC7">
        <w:rPr>
          <w:rFonts w:ascii="GHEA Grapalat" w:hAnsi="GHEA Grapalat"/>
        </w:rPr>
        <w:lastRenderedPageBreak/>
        <w:t>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rsidR="009F799F"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9F799F" w:rsidRDefault="009F799F">
      <w:pPr>
        <w:rPr>
          <w:rFonts w:ascii="GHEA Grapalat" w:hAnsi="GHEA Grapalat"/>
          <w:lang w:val="hy-AM"/>
        </w:rPr>
      </w:pPr>
      <w:r>
        <w:rPr>
          <w:rFonts w:ascii="GHEA Grapalat" w:hAnsi="GHEA Grapalat"/>
          <w:lang w:val="hy-AM"/>
        </w:rPr>
        <w:t>---------------------------------------------</w:t>
      </w:r>
    </w:p>
    <w:p w:rsidR="0065206B" w:rsidRDefault="0065206B" w:rsidP="0065206B">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00D21C38" w:rsidRPr="00D21C38">
        <w:rPr>
          <w:rStyle w:val="ezkurwreuab5ozgtqnkl"/>
          <w:i/>
          <w:sz w:val="20"/>
          <w:szCs w:val="20"/>
        </w:rPr>
        <w:t>заказчиком</w:t>
      </w:r>
      <w:r w:rsidRPr="00D21C38">
        <w:rPr>
          <w:rStyle w:val="ezkurwreuab5ozgtqnkl"/>
          <w:i/>
          <w:sz w:val="20"/>
          <w:szCs w:val="20"/>
        </w:rPr>
        <w:t>,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rsidR="0065206B" w:rsidRDefault="0065206B" w:rsidP="0065206B">
      <w:pPr>
        <w:rPr>
          <w:rStyle w:val="ezkurwreuab5ozgtqnkl"/>
          <w:i/>
          <w:sz w:val="20"/>
          <w:szCs w:val="20"/>
          <w:highlight w:val="yellow"/>
        </w:rPr>
      </w:pPr>
    </w:p>
    <w:p w:rsidR="009F799F" w:rsidRPr="0065206B" w:rsidRDefault="009F799F">
      <w:pPr>
        <w:rPr>
          <w:rFonts w:ascii="GHEA Grapalat" w:hAnsi="GHEA Grapalat"/>
          <w:sz w:val="18"/>
          <w:szCs w:val="18"/>
        </w:rPr>
      </w:pPr>
      <w:r w:rsidRPr="0065206B">
        <w:rPr>
          <w:rFonts w:ascii="GHEA Grapalat" w:hAnsi="GHEA Grapalat"/>
          <w:sz w:val="18"/>
          <w:szCs w:val="18"/>
        </w:rPr>
        <w:br w:type="page"/>
      </w:r>
    </w:p>
    <w:p w:rsidR="00BB28C8" w:rsidRPr="009F3DC7" w:rsidRDefault="00BB28C8" w:rsidP="00BB28C8">
      <w:pPr>
        <w:widowControl w:val="0"/>
        <w:tabs>
          <w:tab w:val="left" w:pos="1276"/>
        </w:tabs>
        <w:spacing w:after="160" w:line="353" w:lineRule="auto"/>
        <w:ind w:firstLine="567"/>
        <w:jc w:val="both"/>
        <w:rPr>
          <w:rFonts w:ascii="GHEA Grapalat" w:hAnsi="GHEA Grapalat"/>
        </w:rPr>
      </w:pP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w:t>
      </w:r>
      <w:r w:rsidR="00A66D88" w:rsidRPr="00E468D1">
        <w:rPr>
          <w:rFonts w:ascii="GHEA Grapalat" w:hAnsi="GHEA Grapalat"/>
        </w:rPr>
        <w:t xml:space="preserve"> ----</w:t>
      </w:r>
      <w:r w:rsidR="00A66D88" w:rsidRPr="009F3DC7">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323C68">
        <w:rPr>
          <w:rStyle w:val="FootnoteReference"/>
          <w:rFonts w:ascii="GHEA Grapalat" w:hAnsi="GHEA Grapalat"/>
        </w:rPr>
        <w:t>3</w:t>
      </w:r>
      <w:r w:rsidR="00323C68" w:rsidRPr="00323C68">
        <w:rPr>
          <w:rFonts w:ascii="GHEA Grapalat" w:hAnsi="GHEA Grapalat"/>
          <w:vertAlign w:val="superscript"/>
        </w:rPr>
        <w:t>5</w:t>
      </w: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lastRenderedPageBreak/>
        <w:t>В случае необходимости в проект договора могут быть включены не противоречащие законодательству Республики Армения положения.</w:t>
      </w:r>
    </w:p>
    <w:p w:rsidR="00323C68" w:rsidRDefault="00323C68" w:rsidP="00323C68">
      <w:pPr>
        <w:pStyle w:val="FootnoteText"/>
        <w:widowControl w:val="0"/>
        <w:jc w:val="both"/>
        <w:rPr>
          <w:rFonts w:ascii="GHEA Grapalat" w:hAnsi="GHEA Grapalat"/>
          <w:i/>
        </w:rPr>
      </w:pPr>
      <w:r>
        <w:rPr>
          <w:rFonts w:ascii="GHEA Grapalat" w:hAnsi="GHEA Grapalat"/>
          <w:i/>
        </w:rPr>
        <w:t>-----------------------------------------------</w:t>
      </w:r>
    </w:p>
    <w:p w:rsidR="00323C68" w:rsidRPr="00124BE9" w:rsidRDefault="00323C68" w:rsidP="00323C68">
      <w:pPr>
        <w:pStyle w:val="FootnoteText"/>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323C68" w:rsidRPr="00124BE9" w:rsidRDefault="00323C68" w:rsidP="00323C6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rsidR="00A66D88" w:rsidRDefault="00A66D88" w:rsidP="00A66D88">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rsidR="00BB28C8" w:rsidRPr="00323C68" w:rsidRDefault="00BB28C8" w:rsidP="00BB28C8">
      <w:pPr>
        <w:widowControl w:val="0"/>
        <w:spacing w:after="160" w:line="360" w:lineRule="auto"/>
        <w:ind w:firstLine="567"/>
        <w:rPr>
          <w:rFonts w:ascii="GHEA Grapalat" w:hAnsi="GHEA Grapalat"/>
          <w:i/>
          <w:lang w:val="hy-AM"/>
        </w:rPr>
      </w:pPr>
    </w:p>
    <w:p w:rsidR="00323C68" w:rsidRPr="009F799F" w:rsidRDefault="00323C68">
      <w:pPr>
        <w:rPr>
          <w:rFonts w:ascii="GHEA Grapalat" w:hAnsi="GHEA Grapalat"/>
          <w:i/>
          <w:lang w:val="hy-AM"/>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GHEA Grapalat" w:hAnsi="GHEA Grapalat"/>
          <w:lang w:val="hy-AM"/>
        </w:rPr>
      </w:pPr>
      <w:r w:rsidRPr="009F3DC7">
        <w:rPr>
          <w:rFonts w:ascii="GHEA Grapalat" w:hAnsi="GHEA Grapalat"/>
          <w:b/>
        </w:rPr>
        <w:t>ВЫПОЛНЕНИЯ РАБОТ</w:t>
      </w:r>
      <w:r w:rsidRPr="009F3DC7">
        <w:rPr>
          <w:rFonts w:ascii="GHEA Grapalat" w:hAnsi="GHEA Grapalat"/>
        </w:rPr>
        <w:t xml:space="preserve"> </w:t>
      </w:r>
    </w:p>
    <w:p w:rsidR="002F47FD" w:rsidRPr="002F47FD" w:rsidRDefault="002F47FD" w:rsidP="00BB28C8">
      <w:pPr>
        <w:widowControl w:val="0"/>
        <w:spacing w:after="160" w:line="360" w:lineRule="auto"/>
        <w:ind w:firstLine="567"/>
        <w:jc w:val="center"/>
        <w:rPr>
          <w:rFonts w:ascii="Sylfaen" w:hAnsi="Sylfaen"/>
          <w:lang w:val="hy-AM"/>
        </w:rPr>
      </w:pPr>
      <w:r w:rsidRPr="002F47FD">
        <w:rPr>
          <w:rFonts w:ascii="Sylfaen" w:hAnsi="Sylfaen"/>
          <w:lang w:val="hy-AM"/>
        </w:rPr>
        <w:t>АСФАТИРОВАНИЕ УЛИЧНЫХ РАБОТ В ОБЩИНЕ АРЗНИ КОТАЙКСКОГО РЕГИОНА РА</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2F47FD" w:rsidP="00BB28C8">
      <w:pPr>
        <w:widowControl w:val="0"/>
        <w:spacing w:after="160" w:line="360" w:lineRule="auto"/>
        <w:ind w:firstLine="567"/>
        <w:jc w:val="center"/>
        <w:rPr>
          <w:rFonts w:ascii="Sylfaen" w:hAnsi="Sylfaen"/>
          <w:lang w:val="hy-AM"/>
        </w:rPr>
      </w:pPr>
      <w:r w:rsidRPr="002F47FD">
        <w:rPr>
          <w:rFonts w:ascii="Sylfaen" w:hAnsi="Sylfaen"/>
          <w:lang w:val="hy-AM"/>
        </w:rPr>
        <w:t>Прикрепление</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2F47FD" w:rsidP="00BB28C8">
      <w:pPr>
        <w:widowControl w:val="0"/>
        <w:spacing w:after="160" w:line="360" w:lineRule="auto"/>
        <w:ind w:firstLine="567"/>
        <w:jc w:val="center"/>
        <w:rPr>
          <w:rFonts w:ascii="Sylfaen" w:hAnsi="Sylfaen"/>
          <w:lang w:val="hy-AM"/>
        </w:rPr>
      </w:pPr>
      <w:r w:rsidRPr="002F47FD">
        <w:rPr>
          <w:rFonts w:ascii="Sylfaen" w:hAnsi="Sylfaen"/>
          <w:lang w:val="hy-AM"/>
        </w:rPr>
        <w:t>План работы доступен по следующей ссылке:</w:t>
      </w:r>
    </w:p>
    <w:p w:rsidR="000A359E" w:rsidRPr="000A359E" w:rsidRDefault="00574C81" w:rsidP="00BB28C8">
      <w:pPr>
        <w:widowControl w:val="0"/>
        <w:spacing w:after="160" w:line="360" w:lineRule="auto"/>
        <w:ind w:firstLine="567"/>
        <w:jc w:val="center"/>
        <w:rPr>
          <w:rFonts w:ascii="Sylfaen" w:hAnsi="Sylfaen"/>
          <w:b/>
          <w:lang w:val="hy-AM"/>
        </w:rPr>
      </w:pPr>
      <w:hyperlink r:id="rId14" w:tgtFrame="_blank" w:history="1">
        <w:r w:rsidR="002F47FD" w:rsidRPr="002F47FD">
          <w:rPr>
            <w:rStyle w:val="Hyperlink"/>
            <w:rFonts w:ascii="Arial" w:hAnsi="Arial" w:cs="Arial"/>
            <w:color w:val="1155CC"/>
            <w:shd w:val="clear" w:color="auto" w:fill="FFFFFF"/>
            <w:lang w:val="hy-AM"/>
          </w:rPr>
          <w:t>https://cloud.mail.ru/stock/fwsbS1f3VnZbP4HH7VZG5NhB</w:t>
        </w:r>
      </w:hyperlink>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rsidR="00BB28C8" w:rsidRDefault="00BB28C8" w:rsidP="00BB28C8">
      <w:pPr>
        <w:widowControl w:val="0"/>
        <w:spacing w:after="160" w:line="360" w:lineRule="auto"/>
        <w:ind w:firstLine="567"/>
        <w:jc w:val="center"/>
        <w:rPr>
          <w:rFonts w:ascii="GHEA Grapalat" w:hAnsi="GHEA Grapalat"/>
          <w:lang w:val="hy-AM"/>
        </w:rPr>
      </w:pPr>
      <w:r w:rsidRPr="009F3DC7">
        <w:rPr>
          <w:rFonts w:ascii="GHEA Grapalat" w:hAnsi="GHEA Grapalat"/>
          <w:b/>
        </w:rPr>
        <w:t>ВЫПОЛНЕНИЯ РАБОТ</w:t>
      </w:r>
      <w:r w:rsidRPr="009F3DC7">
        <w:rPr>
          <w:rFonts w:ascii="GHEA Grapalat" w:hAnsi="GHEA Grapalat"/>
        </w:rPr>
        <w:t xml:space="preserve"> </w:t>
      </w:r>
    </w:p>
    <w:p w:rsidR="002F47FD" w:rsidRPr="002F47FD" w:rsidRDefault="002F47FD" w:rsidP="00BB28C8">
      <w:pPr>
        <w:widowControl w:val="0"/>
        <w:spacing w:after="160" w:line="360" w:lineRule="auto"/>
        <w:ind w:firstLine="567"/>
        <w:jc w:val="center"/>
        <w:rPr>
          <w:rFonts w:ascii="GHEA Grapalat" w:hAnsi="GHEA Grapalat"/>
          <w:b/>
          <w:lang w:val="hy-AM"/>
        </w:rPr>
      </w:pPr>
      <w:r w:rsidRPr="002F47FD">
        <w:rPr>
          <w:rFonts w:ascii="GHEA Grapalat" w:hAnsi="GHEA Grapalat"/>
          <w:b/>
          <w:lang w:val="hy-AM"/>
        </w:rPr>
        <w:t>АСФАТИРОВАНИЕ УЛИЧНЫХ РАБОТ В ОБЩИНЕ АРЗНИ КОТАЙКСКОГО РЕГИОНА 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2"/>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95223F" w:rsidP="003D2146">
            <w:pPr>
              <w:widowControl w:val="0"/>
              <w:spacing w:after="120"/>
              <w:rPr>
                <w:rFonts w:ascii="GHEA Grapalat" w:hAnsi="GHEA Grapalat"/>
                <w:sz w:val="20"/>
                <w:szCs w:val="20"/>
              </w:rPr>
            </w:pPr>
            <w:r w:rsidRPr="002F47FD">
              <w:rPr>
                <w:rFonts w:ascii="Sylfaen" w:hAnsi="Sylfaen"/>
                <w:lang w:val="hy-AM"/>
              </w:rPr>
              <w:t>АСФАТИРОВАНИЕ УЛИЧНЫХ РАБОТ В ОБЩИНЕ АРЗНИ КОТАЙКСКОГО РЕГИОНА РА</w:t>
            </w:r>
          </w:p>
        </w:tc>
        <w:tc>
          <w:tcPr>
            <w:tcW w:w="1216" w:type="dxa"/>
            <w:vAlign w:val="center"/>
          </w:tcPr>
          <w:p w:rsidR="00BB28C8" w:rsidRPr="00517562" w:rsidRDefault="0095223F" w:rsidP="003D2146">
            <w:pPr>
              <w:widowControl w:val="0"/>
              <w:spacing w:after="120"/>
              <w:jc w:val="center"/>
              <w:rPr>
                <w:rFonts w:ascii="GHEA Grapalat" w:hAnsi="GHEA Grapalat"/>
                <w:sz w:val="20"/>
                <w:szCs w:val="20"/>
              </w:rPr>
            </w:pPr>
            <w:r w:rsidRPr="0095223F">
              <w:rPr>
                <w:rFonts w:ascii="GHEA Grapalat" w:hAnsi="GHEA Grapalat"/>
                <w:sz w:val="20"/>
                <w:szCs w:val="20"/>
              </w:rPr>
              <w:t>Начало работы</w:t>
            </w:r>
          </w:p>
        </w:tc>
        <w:tc>
          <w:tcPr>
            <w:tcW w:w="1440" w:type="dxa"/>
            <w:vAlign w:val="center"/>
          </w:tcPr>
          <w:p w:rsidR="00BB28C8" w:rsidRPr="00517562" w:rsidRDefault="0095223F" w:rsidP="003D2146">
            <w:pPr>
              <w:widowControl w:val="0"/>
              <w:spacing w:after="120"/>
              <w:rPr>
                <w:rFonts w:ascii="GHEA Grapalat" w:hAnsi="GHEA Grapalat"/>
                <w:sz w:val="20"/>
                <w:szCs w:val="20"/>
              </w:rPr>
            </w:pPr>
            <w:r w:rsidRPr="0095223F">
              <w:rPr>
                <w:rFonts w:ascii="GHEA Grapalat" w:hAnsi="GHEA Grapalat"/>
                <w:sz w:val="20"/>
                <w:szCs w:val="20"/>
              </w:rPr>
              <w:t>20 декабря 2025 г.</w:t>
            </w: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3"/>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34"/>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95223F" w:rsidRPr="00685FDC" w:rsidTr="00877DDF">
        <w:trPr>
          <w:cantSplit/>
          <w:trHeight w:val="1134"/>
          <w:jc w:val="center"/>
        </w:trPr>
        <w:tc>
          <w:tcPr>
            <w:tcW w:w="1259" w:type="dxa"/>
            <w:vMerge w:val="restart"/>
            <w:vAlign w:val="center"/>
          </w:tcPr>
          <w:p w:rsidR="0095223F" w:rsidRPr="001C1FB2" w:rsidRDefault="0095223F" w:rsidP="00817EB5">
            <w:pPr>
              <w:jc w:val="center"/>
              <w:rPr>
                <w:rFonts w:ascii="GHEA Grapalat" w:hAnsi="GHEA Grapalat"/>
                <w:sz w:val="20"/>
                <w:lang w:val="hy-AM"/>
              </w:rPr>
            </w:pPr>
            <w:r>
              <w:rPr>
                <w:rFonts w:ascii="GHEA Grapalat" w:hAnsi="GHEA Grapalat"/>
                <w:sz w:val="20"/>
                <w:lang w:val="hy-AM"/>
              </w:rPr>
              <w:t>1</w:t>
            </w:r>
          </w:p>
        </w:tc>
        <w:tc>
          <w:tcPr>
            <w:tcW w:w="1238" w:type="dxa"/>
            <w:vMerge w:val="restart"/>
            <w:vAlign w:val="center"/>
          </w:tcPr>
          <w:p w:rsidR="0095223F" w:rsidRPr="00E6597C" w:rsidRDefault="0095223F" w:rsidP="00817EB5">
            <w:pPr>
              <w:jc w:val="center"/>
              <w:rPr>
                <w:rFonts w:ascii="GHEA Grapalat" w:hAnsi="GHEA Grapalat"/>
                <w:sz w:val="20"/>
                <w:lang w:val="es-ES"/>
              </w:rPr>
            </w:pPr>
            <w:r w:rsidRPr="001C1FB2">
              <w:rPr>
                <w:rFonts w:ascii="GHEA Grapalat" w:hAnsi="GHEA Grapalat"/>
                <w:sz w:val="20"/>
                <w:lang w:val="es-ES"/>
              </w:rPr>
              <w:t>45233222</w:t>
            </w:r>
          </w:p>
        </w:tc>
        <w:tc>
          <w:tcPr>
            <w:tcW w:w="1019" w:type="dxa"/>
            <w:vMerge w:val="restart"/>
          </w:tcPr>
          <w:p w:rsidR="0095223F" w:rsidRPr="0095223F" w:rsidRDefault="0095223F" w:rsidP="003D2146">
            <w:pPr>
              <w:widowControl w:val="0"/>
              <w:spacing w:after="120"/>
              <w:jc w:val="center"/>
              <w:rPr>
                <w:rFonts w:ascii="GHEA Grapalat" w:hAnsi="GHEA Grapalat"/>
                <w:sz w:val="16"/>
                <w:szCs w:val="16"/>
              </w:rPr>
            </w:pPr>
            <w:r w:rsidRPr="0095223F">
              <w:rPr>
                <w:rFonts w:ascii="Sylfaen" w:hAnsi="Sylfaen"/>
                <w:sz w:val="16"/>
                <w:szCs w:val="16"/>
                <w:lang w:val="hy-AM"/>
              </w:rPr>
              <w:t>АСФАТИРОВАНИЕ УЛИЧНЫХ РАБОТ В ОБЩИНЕ АРЗНИ КОТАЙКСКОГО РЕГИОНА РА</w:t>
            </w:r>
          </w:p>
        </w:tc>
        <w:tc>
          <w:tcPr>
            <w:tcW w:w="7439" w:type="dxa"/>
            <w:gridSpan w:val="13"/>
            <w:vAlign w:val="center"/>
          </w:tcPr>
          <w:p w:rsidR="0095223F" w:rsidRPr="0095223F" w:rsidRDefault="0095223F" w:rsidP="0095223F">
            <w:pPr>
              <w:widowControl w:val="0"/>
              <w:spacing w:after="120"/>
              <w:ind w:left="-95" w:right="-88"/>
              <w:jc w:val="center"/>
              <w:rPr>
                <w:rFonts w:ascii="GHEA Grapalat" w:hAnsi="GHEA Grapalat"/>
                <w:sz w:val="14"/>
                <w:szCs w:val="16"/>
              </w:rPr>
            </w:pPr>
            <w:r w:rsidRPr="0095223F">
              <w:rPr>
                <w:rFonts w:ascii="GHEA Grapalat" w:hAnsi="GHEA Grapalat"/>
                <w:sz w:val="14"/>
                <w:szCs w:val="16"/>
              </w:rPr>
              <w:t xml:space="preserve">Оплата работ будет осуществляться из бюджета муниципалитета по ставке </w:t>
            </w:r>
            <w:r>
              <w:rPr>
                <w:rFonts w:ascii="GHEA Grapalat" w:hAnsi="GHEA Grapalat"/>
                <w:sz w:val="14"/>
                <w:szCs w:val="16"/>
                <w:lang w:val="hy-AM"/>
              </w:rPr>
              <w:t>6</w:t>
            </w:r>
            <w:r w:rsidRPr="0095223F">
              <w:rPr>
                <w:rFonts w:ascii="GHEA Grapalat" w:hAnsi="GHEA Grapalat"/>
                <w:sz w:val="14"/>
                <w:szCs w:val="16"/>
              </w:rPr>
              <w:t>5%.</w:t>
            </w:r>
          </w:p>
          <w:p w:rsidR="0095223F" w:rsidRPr="00685FDC" w:rsidRDefault="0095223F" w:rsidP="0095223F">
            <w:pPr>
              <w:widowControl w:val="0"/>
              <w:spacing w:after="120"/>
              <w:ind w:left="-95" w:right="-88"/>
              <w:jc w:val="center"/>
              <w:rPr>
                <w:rFonts w:ascii="GHEA Grapalat" w:hAnsi="GHEA Grapalat"/>
                <w:b/>
                <w:sz w:val="14"/>
                <w:szCs w:val="16"/>
              </w:rPr>
            </w:pPr>
            <w:r w:rsidRPr="0095223F">
              <w:rPr>
                <w:rFonts w:ascii="GHEA Grapalat" w:hAnsi="GHEA Grapalat"/>
                <w:sz w:val="14"/>
                <w:szCs w:val="16"/>
              </w:rPr>
              <w:t>Оплата будет производиться в рамках Договора, в части финансирования муниципалитета, в размере 100% от суммы технического контроля качества выполненных строительных работ, проводимого каждый раз по фактически выполненным работам, на основании счетов-фактур, утвержденных и представленных подрядчиком, утвержденных актов сдачи-приемки работ и положительного заключения.</w:t>
            </w:r>
          </w:p>
        </w:tc>
      </w:tr>
      <w:tr w:rsidR="0095223F" w:rsidRPr="00685FDC" w:rsidTr="00DD1A7A">
        <w:trPr>
          <w:cantSplit/>
          <w:trHeight w:val="1134"/>
          <w:jc w:val="center"/>
        </w:trPr>
        <w:tc>
          <w:tcPr>
            <w:tcW w:w="1259" w:type="dxa"/>
            <w:vMerge/>
          </w:tcPr>
          <w:p w:rsidR="0095223F" w:rsidRPr="00685FDC" w:rsidRDefault="0095223F" w:rsidP="003D2146">
            <w:pPr>
              <w:widowControl w:val="0"/>
              <w:spacing w:after="120"/>
              <w:jc w:val="center"/>
              <w:rPr>
                <w:rFonts w:ascii="GHEA Grapalat" w:hAnsi="GHEA Grapalat"/>
                <w:sz w:val="14"/>
                <w:szCs w:val="16"/>
              </w:rPr>
            </w:pPr>
          </w:p>
        </w:tc>
        <w:tc>
          <w:tcPr>
            <w:tcW w:w="1238" w:type="dxa"/>
            <w:vMerge/>
          </w:tcPr>
          <w:p w:rsidR="0095223F" w:rsidRPr="00685FDC" w:rsidRDefault="0095223F" w:rsidP="003D2146">
            <w:pPr>
              <w:widowControl w:val="0"/>
              <w:spacing w:after="120"/>
              <w:jc w:val="center"/>
              <w:rPr>
                <w:rFonts w:ascii="GHEA Grapalat" w:hAnsi="GHEA Grapalat"/>
                <w:sz w:val="14"/>
                <w:szCs w:val="16"/>
              </w:rPr>
            </w:pPr>
          </w:p>
        </w:tc>
        <w:tc>
          <w:tcPr>
            <w:tcW w:w="1019" w:type="dxa"/>
            <w:vMerge/>
          </w:tcPr>
          <w:p w:rsidR="0095223F" w:rsidRPr="0095223F" w:rsidRDefault="0095223F" w:rsidP="003D2146">
            <w:pPr>
              <w:widowControl w:val="0"/>
              <w:spacing w:after="120"/>
              <w:jc w:val="center"/>
              <w:rPr>
                <w:rFonts w:ascii="Sylfaen" w:hAnsi="Sylfaen"/>
                <w:sz w:val="16"/>
                <w:szCs w:val="16"/>
                <w:lang w:val="hy-AM"/>
              </w:rPr>
            </w:pPr>
          </w:p>
        </w:tc>
        <w:tc>
          <w:tcPr>
            <w:tcW w:w="7439" w:type="dxa"/>
            <w:gridSpan w:val="13"/>
            <w:vAlign w:val="center"/>
          </w:tcPr>
          <w:p w:rsidR="0095223F" w:rsidRPr="0095223F" w:rsidRDefault="0095223F" w:rsidP="0095223F">
            <w:pPr>
              <w:widowControl w:val="0"/>
              <w:spacing w:after="120"/>
              <w:ind w:left="-95" w:right="-88"/>
              <w:jc w:val="center"/>
              <w:rPr>
                <w:rFonts w:ascii="GHEA Grapalat" w:hAnsi="GHEA Grapalat"/>
                <w:sz w:val="14"/>
                <w:szCs w:val="16"/>
              </w:rPr>
            </w:pPr>
            <w:r w:rsidRPr="0095223F">
              <w:rPr>
                <w:rFonts w:ascii="GHEA Grapalat" w:hAnsi="GHEA Grapalat"/>
                <w:sz w:val="14"/>
                <w:szCs w:val="16"/>
              </w:rPr>
              <w:t>Оплата работ будет осуществляться за счет средств госу</w:t>
            </w:r>
            <w:r>
              <w:rPr>
                <w:rFonts w:ascii="GHEA Grapalat" w:hAnsi="GHEA Grapalat"/>
                <w:sz w:val="14"/>
                <w:szCs w:val="16"/>
              </w:rPr>
              <w:t xml:space="preserve">дарственного бюджета по ставке </w:t>
            </w:r>
            <w:r>
              <w:rPr>
                <w:rFonts w:ascii="GHEA Grapalat" w:hAnsi="GHEA Grapalat"/>
                <w:sz w:val="14"/>
                <w:szCs w:val="16"/>
                <w:lang w:val="hy-AM"/>
              </w:rPr>
              <w:t>3</w:t>
            </w:r>
            <w:r w:rsidRPr="0095223F">
              <w:rPr>
                <w:rFonts w:ascii="GHEA Grapalat" w:hAnsi="GHEA Grapalat"/>
                <w:sz w:val="14"/>
                <w:szCs w:val="16"/>
              </w:rPr>
              <w:t>5%.</w:t>
            </w:r>
          </w:p>
          <w:p w:rsidR="0095223F" w:rsidRPr="0095223F" w:rsidRDefault="0095223F" w:rsidP="0095223F">
            <w:pPr>
              <w:widowControl w:val="0"/>
              <w:spacing w:after="120"/>
              <w:ind w:left="-95" w:right="-88"/>
              <w:jc w:val="center"/>
              <w:rPr>
                <w:rFonts w:ascii="GHEA Grapalat" w:hAnsi="GHEA Grapalat"/>
                <w:sz w:val="14"/>
                <w:szCs w:val="16"/>
              </w:rPr>
            </w:pPr>
          </w:p>
          <w:p w:rsidR="0095223F" w:rsidRPr="0095223F" w:rsidRDefault="0095223F" w:rsidP="0095223F">
            <w:pPr>
              <w:widowControl w:val="0"/>
              <w:spacing w:after="120"/>
              <w:ind w:left="-95" w:right="-88"/>
              <w:jc w:val="center"/>
              <w:rPr>
                <w:rFonts w:ascii="GHEA Grapalat" w:hAnsi="GHEA Grapalat"/>
                <w:sz w:val="14"/>
                <w:szCs w:val="16"/>
              </w:rPr>
            </w:pPr>
            <w:r w:rsidRPr="0095223F">
              <w:rPr>
                <w:rFonts w:ascii="GHEA Grapalat" w:hAnsi="GHEA Grapalat"/>
                <w:sz w:val="14"/>
                <w:szCs w:val="16"/>
              </w:rPr>
              <w:t>(НА ОСНОВАНИИ РЕШЕНИЯ ПРАВИТЕЛЬСТВА)</w:t>
            </w:r>
          </w:p>
          <w:p w:rsidR="0095223F" w:rsidRPr="00685FDC" w:rsidRDefault="0095223F" w:rsidP="0095223F">
            <w:pPr>
              <w:widowControl w:val="0"/>
              <w:spacing w:after="120"/>
              <w:ind w:left="-95" w:right="-88"/>
              <w:jc w:val="center"/>
              <w:rPr>
                <w:rFonts w:ascii="GHEA Grapalat" w:hAnsi="GHEA Grapalat"/>
                <w:sz w:val="14"/>
                <w:szCs w:val="16"/>
              </w:rPr>
            </w:pPr>
            <w:r w:rsidRPr="0095223F">
              <w:rPr>
                <w:rFonts w:ascii="GHEA Grapalat" w:hAnsi="GHEA Grapalat"/>
                <w:sz w:val="14"/>
                <w:szCs w:val="16"/>
              </w:rPr>
              <w:t>Оплата будет производиться в рамках Договора, на основании утвержденного акта выполненных работ, счета-фактуры, утвержденного и представленного подрядчиком, и акта приема-передачи работ, после получения финансирования от Правительства Республики Армения.</w:t>
            </w:r>
          </w:p>
        </w:tc>
      </w:tr>
    </w:tbl>
    <w:p w:rsidR="00BB28C8" w:rsidRPr="0095223F" w:rsidRDefault="00BB28C8" w:rsidP="00BB28C8">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5"/>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684668" w:rsidRDefault="00684668">
      <w:pPr>
        <w:rPr>
          <w:rFonts w:ascii="GHEA Grapalat" w:hAnsi="GHEA Grapalat"/>
          <w:i/>
        </w:rPr>
      </w:pPr>
      <w:r>
        <w:rPr>
          <w:rFonts w:ascii="GHEA Grapalat" w:hAnsi="GHEA Grapalat"/>
          <w:i/>
        </w:rPr>
        <w:br w:type="page"/>
      </w:r>
    </w:p>
    <w:p w:rsidR="00684668" w:rsidRPr="0005376A" w:rsidRDefault="00684668" w:rsidP="00684668">
      <w:pPr>
        <w:widowControl w:val="0"/>
        <w:jc w:val="right"/>
        <w:rPr>
          <w:rFonts w:ascii="GHEA Grapalat" w:hAnsi="GHEA Grapalat" w:cs="Sylfaen"/>
          <w:i/>
        </w:rPr>
      </w:pPr>
      <w:r w:rsidRPr="0005376A">
        <w:rPr>
          <w:rFonts w:ascii="GHEA Grapalat" w:hAnsi="GHEA Grapalat"/>
          <w:i/>
        </w:rPr>
        <w:lastRenderedPageBreak/>
        <w:t>Приложение № 5</w:t>
      </w:r>
    </w:p>
    <w:p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rsidR="00684668" w:rsidRPr="0005376A" w:rsidRDefault="00684668" w:rsidP="00684668">
      <w:pPr>
        <w:jc w:val="center"/>
        <w:rPr>
          <w:rFonts w:ascii="GHEA Grapalat" w:hAnsi="GHEA Grapalat" w:cs="GHEA Grapalat"/>
        </w:rPr>
      </w:pPr>
    </w:p>
    <w:p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rsidR="00684668" w:rsidRPr="0005376A" w:rsidRDefault="00684668" w:rsidP="00684668">
      <w:pPr>
        <w:jc w:val="center"/>
        <w:rPr>
          <w:rFonts w:ascii="GHEA Grapalat" w:hAnsi="GHEA Grapalat" w:cs="GHEA Grapalat"/>
          <w:lang w:val="hy-AM"/>
        </w:rPr>
      </w:pPr>
    </w:p>
    <w:p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финансового агента</w:t>
      </w:r>
    </w:p>
    <w:p w:rsidR="00684668" w:rsidRPr="0005376A" w:rsidRDefault="00684668" w:rsidP="00684668">
      <w:pPr>
        <w:rPr>
          <w:rFonts w:ascii="GHEA Grapalat" w:hAnsi="GHEA Grapalat"/>
          <w:vertAlign w:val="superscript"/>
          <w:lang w:val="es-ES"/>
        </w:rPr>
      </w:pPr>
    </w:p>
    <w:p w:rsidR="00684668" w:rsidRPr="0005376A" w:rsidRDefault="00684668" w:rsidP="00684668">
      <w:pPr>
        <w:pStyle w:val="ListParagraph"/>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20  </w:t>
      </w:r>
      <w:r w:rsidRPr="0005376A">
        <w:rPr>
          <w:rFonts w:ascii="GHEA Grapalat" w:hAnsi="GHEA Grapalat" w:cs="Sylfaen"/>
          <w:sz w:val="20"/>
          <w:szCs w:val="20"/>
        </w:rPr>
        <w:t xml:space="preserve">года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rsidR="00684668" w:rsidRPr="0005376A" w:rsidRDefault="00684668" w:rsidP="00684668">
      <w:pPr>
        <w:rPr>
          <w:rFonts w:ascii="GHEA Grapalat" w:hAnsi="GHEA Grapalat" w:cs="Sylfaen"/>
          <w:sz w:val="20"/>
          <w:szCs w:val="20"/>
          <w:lang w:val="es-ES"/>
        </w:rPr>
      </w:pPr>
    </w:p>
    <w:p w:rsidR="00684668" w:rsidRPr="0005376A" w:rsidRDefault="00684668" w:rsidP="00684668">
      <w:pPr>
        <w:pStyle w:val="ListParagraph"/>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Согласен с условиями изложенными в пункте 8.12 .</w:t>
      </w:r>
    </w:p>
    <w:p w:rsidR="00684668" w:rsidRPr="0005376A" w:rsidRDefault="00684668" w:rsidP="00684668">
      <w:pPr>
        <w:jc w:val="center"/>
        <w:rPr>
          <w:rFonts w:ascii="GHEA Grapalat" w:hAnsi="GHEA Grapalat" w:cs="GHEA Grapalat"/>
          <w:lang w:val="es-ES"/>
        </w:rPr>
      </w:pPr>
    </w:p>
    <w:p w:rsidR="00684668" w:rsidRPr="0005376A" w:rsidRDefault="00684668" w:rsidP="00684668">
      <w:pPr>
        <w:jc w:val="center"/>
        <w:rPr>
          <w:rFonts w:ascii="GHEA Grapalat" w:hAnsi="GHEA Grapalat" w:cs="Sylfaen"/>
          <w:b/>
          <w:lang w:val="es-ES"/>
        </w:rPr>
      </w:pPr>
    </w:p>
    <w:p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rsidR="00684668" w:rsidRPr="0005376A" w:rsidRDefault="00684668" w:rsidP="00684668">
      <w:pPr>
        <w:jc w:val="center"/>
        <w:rPr>
          <w:rFonts w:ascii="GHEA Grapalat" w:hAnsi="GHEA Grapalat" w:cs="Sylfaen"/>
          <w:sz w:val="16"/>
          <w:szCs w:val="16"/>
          <w:lang w:val="es-ES"/>
        </w:rPr>
      </w:pPr>
    </w:p>
    <w:p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20  </w:t>
      </w:r>
      <w:r w:rsidRPr="0005376A">
        <w:rPr>
          <w:rFonts w:ascii="GHEA Grapalat" w:hAnsi="GHEA Grapalat" w:cs="Sylfaen"/>
          <w:sz w:val="20"/>
          <w:szCs w:val="20"/>
        </w:rPr>
        <w:t>г.</w:t>
      </w:r>
      <w:r w:rsidRPr="0005376A">
        <w:rPr>
          <w:rFonts w:ascii="GHEA Grapalat" w:hAnsi="GHEA Grapalat"/>
          <w:sz w:val="20"/>
          <w:lang w:val="hy-AM"/>
        </w:rPr>
        <w:tab/>
        <w:t xml:space="preserve"> </w:t>
      </w: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7FD" w:rsidRDefault="002F47FD">
      <w:r>
        <w:separator/>
      </w:r>
    </w:p>
  </w:endnote>
  <w:endnote w:type="continuationSeparator" w:id="0">
    <w:p w:rsidR="002F47FD" w:rsidRDefault="002F4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2F47FD" w:rsidRPr="003E450C" w:rsidRDefault="002F47FD">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74C81">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7FD" w:rsidRDefault="002F47FD">
      <w:r>
        <w:separator/>
      </w:r>
    </w:p>
  </w:footnote>
  <w:footnote w:type="continuationSeparator" w:id="0">
    <w:p w:rsidR="002F47FD" w:rsidRDefault="002F47FD">
      <w:r>
        <w:continuationSeparator/>
      </w:r>
    </w:p>
  </w:footnote>
  <w:footnote w:id="1">
    <w:p w:rsidR="002F47FD" w:rsidRPr="00CD6B60" w:rsidRDefault="002F47FD"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2F47FD" w:rsidRPr="00CD6B60" w:rsidRDefault="002F47FD"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F47FD" w:rsidRPr="002E4BC5" w:rsidRDefault="002F47FD"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F47FD" w:rsidRPr="003F2273" w:rsidRDefault="002F47FD"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2F47FD" w:rsidRDefault="002F47FD"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2F47FD" w:rsidRPr="00831D6D" w:rsidRDefault="002F47FD"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2F47FD" w:rsidRPr="00831D6D" w:rsidRDefault="002F47FD"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3">
    <w:p w:rsidR="002F47FD" w:rsidRPr="00C24DBE" w:rsidRDefault="002F47FD"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2F47FD" w:rsidRPr="00365501" w:rsidRDefault="002F47FD" w:rsidP="00AF1F59">
      <w:pPr>
        <w:pStyle w:val="FootnoteText"/>
        <w:jc w:val="both"/>
        <w:rPr>
          <w:rFonts w:asciiTheme="minorHAnsi" w:hAnsiTheme="minorHAnsi"/>
        </w:rPr>
      </w:pPr>
    </w:p>
    <w:p w:rsidR="002F47FD" w:rsidRPr="00D3436F" w:rsidRDefault="002F47FD"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2F47FD" w:rsidRPr="000811C1" w:rsidRDefault="002F47FD">
      <w:pPr>
        <w:pStyle w:val="FootnoteText"/>
        <w:rPr>
          <w:rFonts w:asciiTheme="minorHAnsi" w:hAnsiTheme="minorHAnsi"/>
        </w:rPr>
      </w:pPr>
    </w:p>
  </w:footnote>
  <w:footnote w:id="4">
    <w:p w:rsidR="002F47FD" w:rsidRPr="00810F23" w:rsidRDefault="002F47FD">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rsidR="002F47FD" w:rsidRPr="00035859" w:rsidRDefault="002F47FD"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2F47FD" w:rsidRPr="00035859" w:rsidRDefault="002F47FD"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2F47FD" w:rsidRPr="00035859" w:rsidRDefault="002F47FD"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2F47FD" w:rsidRPr="000811C1" w:rsidRDefault="002F47FD">
      <w:pPr>
        <w:pStyle w:val="FootnoteText"/>
        <w:rPr>
          <w:rFonts w:asciiTheme="minorHAnsi" w:hAnsiTheme="minorHAnsi"/>
        </w:rPr>
      </w:pPr>
    </w:p>
  </w:footnote>
  <w:footnote w:id="6">
    <w:p w:rsidR="002F47FD" w:rsidRPr="00FE2AA4" w:rsidRDefault="002F47FD">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2F47FD" w:rsidRPr="008842CE" w:rsidRDefault="002F47FD"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F47FD" w:rsidRPr="000811C1" w:rsidRDefault="002F47FD">
      <w:pPr>
        <w:pStyle w:val="FootnoteText"/>
        <w:rPr>
          <w:lang w:val="af-ZA"/>
        </w:rPr>
      </w:pPr>
    </w:p>
  </w:footnote>
  <w:footnote w:id="8">
    <w:p w:rsidR="002F47FD" w:rsidRPr="00F41D1E" w:rsidRDefault="002F47FD"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F47FD" w:rsidRPr="00F41D1E" w:rsidRDefault="002F47FD"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F47FD" w:rsidRPr="00F41D1E" w:rsidRDefault="002F47FD" w:rsidP="00791FC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2F47FD" w:rsidRPr="00791FCA" w:rsidRDefault="002F47FD" w:rsidP="00C457A7">
      <w:pPr>
        <w:pStyle w:val="FootnoteText"/>
        <w:jc w:val="both"/>
        <w:rPr>
          <w:rFonts w:asciiTheme="minorHAnsi" w:hAnsiTheme="minorHAnsi"/>
          <w:i/>
        </w:rPr>
      </w:pPr>
    </w:p>
    <w:p w:rsidR="002F47FD" w:rsidRPr="00D44813" w:rsidRDefault="002F47FD"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2F47FD" w:rsidRPr="00D44813" w:rsidRDefault="002F47FD"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2F47FD" w:rsidRPr="00D44813" w:rsidRDefault="002F47FD"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2F47FD" w:rsidRDefault="002F47FD" w:rsidP="00C457A7">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2F47FD" w:rsidRPr="00D44813" w:rsidRDefault="002F47FD" w:rsidP="00C457A7">
      <w:pPr>
        <w:pStyle w:val="FootnoteText"/>
        <w:jc w:val="both"/>
        <w:rPr>
          <w:rFonts w:asciiTheme="minorHAnsi" w:hAnsiTheme="minorHAnsi"/>
          <w:i/>
        </w:rPr>
      </w:pPr>
    </w:p>
    <w:p w:rsidR="002F47FD" w:rsidRDefault="002F47FD" w:rsidP="00C67FAB">
      <w:pPr>
        <w:pStyle w:val="FootnoteText"/>
        <w:jc w:val="both"/>
        <w:rPr>
          <w:rFonts w:asciiTheme="minorHAnsi" w:hAnsiTheme="minorHAnsi"/>
        </w:rPr>
      </w:pPr>
    </w:p>
    <w:p w:rsidR="002F47FD" w:rsidRPr="002B487D" w:rsidRDefault="002F47FD" w:rsidP="00C67FAB">
      <w:pPr>
        <w:pStyle w:val="FootnoteText"/>
        <w:jc w:val="both"/>
        <w:rPr>
          <w:ins w:id="3" w:author="Vardan" w:date="2020-06-03T18:23:00Z"/>
          <w:rFonts w:asciiTheme="minorHAnsi" w:hAnsiTheme="minorHAnsi"/>
          <w:i/>
        </w:rPr>
      </w:pPr>
      <w:r w:rsidRPr="002B487D">
        <w:rPr>
          <w:rFonts w:asciiTheme="minorHAnsi" w:hAnsiTheme="minorHAnsi"/>
          <w:i/>
        </w:rPr>
        <w:t>12 Если:</w:t>
      </w:r>
    </w:p>
    <w:p w:rsidR="002F47FD" w:rsidRPr="002B487D" w:rsidRDefault="002F47FD"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2F47FD" w:rsidRPr="002B487D" w:rsidRDefault="002F47FD" w:rsidP="008F43E8">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2F47FD" w:rsidRPr="002B487D" w:rsidRDefault="002F47FD" w:rsidP="00C67FAB">
      <w:pPr>
        <w:pStyle w:val="FootnoteText"/>
        <w:jc w:val="both"/>
        <w:rPr>
          <w:rFonts w:asciiTheme="minorHAnsi" w:hAnsiTheme="minorHAnsi"/>
          <w:i/>
        </w:rPr>
      </w:pPr>
    </w:p>
  </w:footnote>
  <w:footnote w:id="9">
    <w:p w:rsidR="002F47FD" w:rsidRPr="002B487D" w:rsidRDefault="002F47FD"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0">
    <w:p w:rsidR="002F47FD" w:rsidRPr="008E4439" w:rsidRDefault="002F47FD"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2F47FD" w:rsidRPr="000811C1" w:rsidRDefault="002F47FD" w:rsidP="0027573B">
      <w:pPr>
        <w:pStyle w:val="FootnoteText"/>
        <w:rPr>
          <w:rFonts w:ascii="Sylfaen" w:hAnsi="Sylfaen"/>
          <w:sz w:val="18"/>
          <w:szCs w:val="18"/>
        </w:rPr>
      </w:pPr>
    </w:p>
  </w:footnote>
  <w:footnote w:id="11">
    <w:p w:rsidR="002F47FD" w:rsidRPr="00A31673" w:rsidRDefault="002F47F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2F47FD" w:rsidRPr="00900E5A" w:rsidRDefault="002F47FD">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3">
    <w:p w:rsidR="002F47FD" w:rsidRPr="00810F23" w:rsidRDefault="002F47FD"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2F47FD" w:rsidRPr="005F2C25" w:rsidRDefault="002F47FD">
      <w:pPr>
        <w:pStyle w:val="FootnoteText"/>
        <w:rPr>
          <w:rFonts w:ascii="Times New Roman" w:hAnsi="Times New Roman"/>
        </w:rPr>
      </w:pPr>
    </w:p>
  </w:footnote>
  <w:footnote w:id="14">
    <w:p w:rsidR="002F47FD" w:rsidRDefault="002F47FD" w:rsidP="006B3E56">
      <w:pPr>
        <w:jc w:val="both"/>
      </w:pPr>
    </w:p>
    <w:p w:rsidR="002F47FD" w:rsidRPr="00FC561F" w:rsidRDefault="002F47FD" w:rsidP="006B3E56">
      <w:pPr>
        <w:jc w:val="both"/>
        <w:rPr>
          <w:rFonts w:ascii="GHEA Grapalat" w:hAnsi="GHEA Grapalat"/>
          <w:i/>
          <w:sz w:val="20"/>
          <w:szCs w:val="20"/>
        </w:rPr>
      </w:pPr>
    </w:p>
    <w:p w:rsidR="002F47FD" w:rsidRDefault="002F47FD"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2F47FD" w:rsidRPr="00E7182E" w:rsidRDefault="002F47FD"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2F47FD" w:rsidRPr="007D41A3" w:rsidRDefault="002F47FD"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F47FD" w:rsidRPr="001849D9" w:rsidRDefault="002F47FD"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2F47FD" w:rsidRPr="001849D9" w:rsidRDefault="002F47FD" w:rsidP="006B3E56">
      <w:pPr>
        <w:pStyle w:val="FootnoteText"/>
        <w:rPr>
          <w:rFonts w:asciiTheme="minorHAnsi" w:hAnsiTheme="minorHAnsi"/>
          <w:i/>
          <w:lang w:val="af-ZA"/>
        </w:rPr>
      </w:pPr>
    </w:p>
  </w:footnote>
  <w:footnote w:id="15">
    <w:p w:rsidR="002F47FD" w:rsidRPr="00990559" w:rsidRDefault="002F47FD">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6">
    <w:p w:rsidR="002F47FD" w:rsidRPr="00A25D1B" w:rsidRDefault="002F47FD" w:rsidP="00D043C1">
      <w:pPr>
        <w:pStyle w:val="FootnoteText"/>
      </w:pPr>
    </w:p>
  </w:footnote>
  <w:footnote w:id="17">
    <w:p w:rsidR="002F47FD" w:rsidRPr="00DC619D" w:rsidRDefault="002F47FD"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2F47FD" w:rsidRPr="00D3436F" w:rsidRDefault="002F47F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2F47FD" w:rsidRPr="00D3436F" w:rsidRDefault="002F47FD">
      <w:pPr>
        <w:pStyle w:val="FootnoteText"/>
        <w:rPr>
          <w:lang w:val="es-ES"/>
        </w:rPr>
      </w:pPr>
    </w:p>
  </w:footnote>
  <w:footnote w:id="19">
    <w:p w:rsidR="002F47FD" w:rsidRDefault="002F47FD">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p w:rsidR="002F47FD" w:rsidRPr="00000327" w:rsidRDefault="002F47FD"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rsidR="002F47FD" w:rsidRPr="00217344" w:rsidRDefault="002F47FD">
      <w:pPr>
        <w:pStyle w:val="FootnoteText"/>
      </w:pPr>
    </w:p>
  </w:footnote>
  <w:footnote w:id="20">
    <w:p w:rsidR="002F47FD" w:rsidRPr="00217344" w:rsidRDefault="002F47FD"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2F47FD" w:rsidRPr="00217344" w:rsidRDefault="002F47FD"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2F47FD" w:rsidRPr="00217344" w:rsidRDefault="002F47FD" w:rsidP="007D0798">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2F47FD" w:rsidRPr="00124BE9" w:rsidRDefault="002F47FD"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2F47FD" w:rsidRPr="00124BE9" w:rsidRDefault="002F47FD" w:rsidP="00BB28C8">
      <w:pPr>
        <w:pStyle w:val="FootnoteText"/>
        <w:widowControl w:val="0"/>
        <w:jc w:val="both"/>
        <w:rPr>
          <w:rFonts w:ascii="GHEA Grapalat" w:hAnsi="GHEA Grapalat"/>
          <w:lang w:val="hy-AM"/>
        </w:rPr>
      </w:pPr>
    </w:p>
  </w:footnote>
  <w:footnote w:id="24">
    <w:p w:rsidR="002F47FD" w:rsidRPr="00124BE9" w:rsidRDefault="002F47FD"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5">
    <w:p w:rsidR="002F47FD" w:rsidRDefault="002F47FD"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2F47FD" w:rsidRPr="00124BE9" w:rsidRDefault="002F47FD"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2F47FD" w:rsidRPr="00124BE9" w:rsidRDefault="002F47FD" w:rsidP="00BB28C8">
      <w:pPr>
        <w:pStyle w:val="FootnoteText"/>
        <w:widowControl w:val="0"/>
        <w:jc w:val="both"/>
        <w:rPr>
          <w:rFonts w:ascii="GHEA Grapalat" w:hAnsi="GHEA Grapalat"/>
          <w:lang w:val="hy-AM"/>
        </w:rPr>
      </w:pPr>
    </w:p>
  </w:footnote>
  <w:footnote w:id="26">
    <w:p w:rsidR="002F47FD" w:rsidRDefault="002F47FD"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2F47FD" w:rsidRPr="00EB336B" w:rsidRDefault="002F47FD"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2F47FD" w:rsidRPr="00124BE9" w:rsidRDefault="002F47FD" w:rsidP="00BB28C8">
      <w:pPr>
        <w:pStyle w:val="FootnoteText"/>
        <w:widowControl w:val="0"/>
        <w:jc w:val="both"/>
        <w:rPr>
          <w:rFonts w:ascii="GHEA Grapalat" w:hAnsi="GHEA Grapalat"/>
          <w:lang w:val="hy-AM"/>
        </w:rPr>
      </w:pPr>
    </w:p>
  </w:footnote>
  <w:footnote w:id="27">
    <w:p w:rsidR="002F47FD" w:rsidRDefault="002F47FD" w:rsidP="00BB28C8">
      <w:pPr>
        <w:pStyle w:val="FootnoteText"/>
        <w:widowControl w:val="0"/>
        <w:jc w:val="both"/>
        <w:rPr>
          <w:rFonts w:ascii="GHEA Grapalat" w:hAnsi="GHEA Grapalat"/>
          <w:i/>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2F47FD" w:rsidRPr="00124BE9" w:rsidRDefault="002F47FD" w:rsidP="00BB28C8">
      <w:pPr>
        <w:pStyle w:val="FootnoteText"/>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28">
    <w:p w:rsidR="002F47FD" w:rsidRPr="00AC7DC5" w:rsidRDefault="002F47FD"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2F47FD" w:rsidRPr="00552088" w:rsidRDefault="002F47FD"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F47FD" w:rsidRPr="004078D0" w:rsidRDefault="002F47FD" w:rsidP="00BB28C8">
      <w:pPr>
        <w:pStyle w:val="FootnoteText"/>
        <w:widowControl w:val="0"/>
        <w:jc w:val="both"/>
        <w:rPr>
          <w:rFonts w:ascii="GHEA Grapalat" w:hAnsi="GHEA Grapalat"/>
          <w:sz w:val="2"/>
          <w:szCs w:val="2"/>
          <w:lang w:val="hy-AM"/>
        </w:rPr>
      </w:pPr>
    </w:p>
    <w:p w:rsidR="002F47FD" w:rsidRPr="004078D0" w:rsidRDefault="002F47FD" w:rsidP="00BB28C8">
      <w:pPr>
        <w:pStyle w:val="FootnoteText"/>
        <w:widowControl w:val="0"/>
        <w:jc w:val="both"/>
        <w:rPr>
          <w:rFonts w:ascii="GHEA Grapalat" w:hAnsi="GHEA Grapalat"/>
          <w:sz w:val="2"/>
          <w:szCs w:val="2"/>
          <w:lang w:val="hy-AM"/>
        </w:rPr>
      </w:pPr>
    </w:p>
  </w:footnote>
  <w:footnote w:id="29">
    <w:p w:rsidR="002F47FD" w:rsidRDefault="002F47FD"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2F47FD" w:rsidRPr="00124BE9" w:rsidRDefault="002F47FD"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30">
    <w:p w:rsidR="002F47FD" w:rsidRPr="00124BE9" w:rsidRDefault="002F47FD"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1">
    <w:p w:rsidR="002F47FD" w:rsidRPr="00124BE9" w:rsidRDefault="002F47FD"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F47FD" w:rsidRPr="001C4E24" w:rsidRDefault="002F47FD" w:rsidP="00BB28C8">
      <w:pPr>
        <w:pStyle w:val="FootnoteText"/>
        <w:rPr>
          <w:lang w:val="hy-AM"/>
        </w:rPr>
      </w:pPr>
    </w:p>
  </w:footnote>
  <w:footnote w:id="32">
    <w:p w:rsidR="002F47FD" w:rsidRPr="00124BE9" w:rsidRDefault="002F47FD"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4"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2F47FD" w:rsidRPr="00124BE9" w:rsidRDefault="002F47FD" w:rsidP="00BB28C8">
      <w:pPr>
        <w:pStyle w:val="FootnoteText"/>
        <w:widowControl w:val="0"/>
      </w:pPr>
      <w:r w:rsidRPr="00124BE9">
        <w:rPr>
          <w:rFonts w:ascii="GHEA Grapalat" w:hAnsi="GHEA Grapalat"/>
          <w:i/>
        </w:rPr>
        <w:t>.</w:t>
      </w:r>
    </w:p>
  </w:footnote>
  <w:footnote w:id="33">
    <w:p w:rsidR="002F47FD" w:rsidRPr="00124BE9" w:rsidRDefault="002F47FD"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2F47FD" w:rsidRPr="00124BE9" w:rsidRDefault="002F47FD"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47FD"/>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8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23F"/>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94"/>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mari.movsisyan@gmail.com" TargetMode="External"/><Relationship Id="rId4" Type="http://schemas.microsoft.com/office/2007/relationships/stylesWithEffects" Target="stylesWithEffects.xml"/><Relationship Id="rId9" Type="http://schemas.openxmlformats.org/officeDocument/2006/relationships/hyperlink" Target="mailto:mari.movsisyan@gmail.com" TargetMode="External"/><Relationship Id="rId14" Type="http://schemas.openxmlformats.org/officeDocument/2006/relationships/hyperlink" Target="https://cloud.mail.ru/stock/fwsbS1f3VnZbP4HH7VZG5Nh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E59D1-133A-4E7B-872D-6D16E35C2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2644</TotalTime>
  <Pages>100</Pages>
  <Words>16963</Words>
  <Characters>126910</Characters>
  <Application>Microsoft Office Word</Application>
  <DocSecurity>0</DocSecurity>
  <Lines>1057</Lines>
  <Paragraphs>287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143586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Mari Movsisyan</cp:lastModifiedBy>
  <cp:revision>1713</cp:revision>
  <cp:lastPrinted>2018-02-16T07:12:00Z</cp:lastPrinted>
  <dcterms:created xsi:type="dcterms:W3CDTF">2019-10-28T07:04:00Z</dcterms:created>
  <dcterms:modified xsi:type="dcterms:W3CDTF">2025-08-12T12:49:00Z</dcterms:modified>
</cp:coreProperties>
</file>